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9671D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9671D8" w:rsidRPr="00C757BE" w:rsidRDefault="00642EFE" w:rsidP="009671D8">
      <w:pPr>
        <w:pStyle w:val="BodyTextIndent"/>
        <w:widowControl w:val="0"/>
        <w:spacing w:after="160" w:line="240" w:lineRule="auto"/>
        <w:ind w:firstLine="0"/>
        <w:jc w:val="center"/>
        <w:rPr>
          <w:rFonts w:ascii="GHEA Grapalat" w:hAnsi="GHEA Grapalat"/>
          <w:b/>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0D0B93">
        <w:rPr>
          <w:rFonts w:ascii="GHEA Grapalat" w:hAnsi="GHEA Grapalat"/>
          <w:b/>
          <w:i w:val="0"/>
          <w:sz w:val="24"/>
          <w:szCs w:val="24"/>
          <w:lang w:val="hy-AM"/>
        </w:rPr>
        <w:t>17</w:t>
      </w:r>
      <w:r w:rsidR="008A08A1">
        <w:rPr>
          <w:rFonts w:ascii="GHEA Grapalat" w:hAnsi="GHEA Grapalat"/>
          <w:b/>
          <w:i w:val="0"/>
          <w:sz w:val="24"/>
          <w:szCs w:val="24"/>
        </w:rPr>
        <w:t>.0</w:t>
      </w:r>
      <w:r w:rsidR="008A08A1" w:rsidRPr="008A08A1">
        <w:rPr>
          <w:rFonts w:ascii="GHEA Grapalat" w:hAnsi="GHEA Grapalat"/>
          <w:b/>
          <w:i w:val="0"/>
          <w:sz w:val="24"/>
          <w:szCs w:val="24"/>
        </w:rPr>
        <w:t>5</w:t>
      </w:r>
      <w:r w:rsidR="009671D8" w:rsidRPr="00C757BE">
        <w:rPr>
          <w:rFonts w:ascii="GHEA Grapalat" w:hAnsi="GHEA Grapalat"/>
          <w:b/>
          <w:i w:val="0"/>
          <w:sz w:val="24"/>
          <w:szCs w:val="24"/>
        </w:rPr>
        <w:t xml:space="preserve">.2023 года "N 1" </w:t>
      </w:r>
    </w:p>
    <w:p w:rsidR="0091042F" w:rsidRPr="009044F1" w:rsidRDefault="0006703E" w:rsidP="009671D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8A08A1">
        <w:rPr>
          <w:rFonts w:ascii="GHEA Grapalat" w:hAnsi="GHEA Grapalat"/>
          <w:b/>
          <w:sz w:val="24"/>
          <w:szCs w:val="24"/>
          <w:u w:val="single"/>
          <w:lang w:val="af-ZA" w:eastAsia="en-US" w:bidi="ar-SA"/>
        </w:rPr>
        <w:t>ԳՀ-ԲՄԱՇՁԲ-23/16</w:t>
      </w:r>
      <w:r w:rsidR="009671D8" w:rsidRPr="009671D8">
        <w:rPr>
          <w:rFonts w:ascii="GHEA Grapalat" w:hAnsi="GHEA Grapalat"/>
          <w:b/>
          <w:sz w:val="24"/>
          <w:szCs w:val="24"/>
          <w:u w:val="single"/>
          <w:lang w:val="af-ZA" w:eastAsia="en-US" w:bidi="ar-SA"/>
        </w:rPr>
        <w:t xml:space="preserve">        </w:t>
      </w:r>
    </w:p>
    <w:p w:rsidR="00642EFE" w:rsidRPr="009671D8" w:rsidRDefault="00642EFE" w:rsidP="009671D8">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71D8" w:rsidRPr="00F56310">
        <w:rPr>
          <w:rFonts w:ascii="GHEA Grapalat" w:hAnsi="GHEA Grapalat"/>
          <w:b/>
          <w:i w:val="0"/>
          <w:sz w:val="24"/>
          <w:szCs w:val="24"/>
          <w:lang w:bidi="ar-SA"/>
        </w:rPr>
        <w:t>Гарнинский муниципалитет</w:t>
      </w:r>
      <w:r w:rsidR="009671D8" w:rsidRPr="00F56310">
        <w:rPr>
          <w:rFonts w:ascii="GHEA Grapalat" w:hAnsi="GHEA Grapalat"/>
          <w:b/>
          <w:i w:val="0"/>
          <w:sz w:val="24"/>
          <w:szCs w:val="24"/>
        </w:rPr>
        <w:t>, находящийся по адресу:</w:t>
      </w:r>
      <w:r w:rsidR="009671D8" w:rsidRPr="00F56310">
        <w:rPr>
          <w:rFonts w:ascii="GHEA Grapalat" w:hAnsi="GHEA Grapalat"/>
          <w:b/>
          <w:i w:val="0"/>
          <w:sz w:val="24"/>
          <w:szCs w:val="24"/>
          <w:lang w:bidi="ar-SA"/>
        </w:rPr>
        <w:t xml:space="preserve"> Котайкский марз, Гарни, Шаумян 4</w:t>
      </w:r>
      <w:r w:rsidR="009671D8">
        <w:rPr>
          <w:rFonts w:ascii="GHEA Grapalat" w:hAnsi="GHEA Grapalat"/>
          <w:i w:val="0"/>
          <w:sz w:val="24"/>
          <w:szCs w:val="24"/>
          <w:lang w:val="hy-AM"/>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lastRenderedPageBreak/>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8A08A1" w:rsidP="00B46D58">
      <w:pPr>
        <w:pStyle w:val="BodyTextIndent"/>
        <w:widowControl w:val="0"/>
        <w:spacing w:line="240" w:lineRule="auto"/>
        <w:ind w:firstLine="0"/>
        <w:rPr>
          <w:rFonts w:ascii="GHEA Grapalat" w:hAnsi="GHEA Grapalat"/>
          <w:i w:val="0"/>
          <w:sz w:val="24"/>
          <w:szCs w:val="24"/>
        </w:rPr>
      </w:pPr>
      <w:r w:rsidRPr="008A08A1">
        <w:rPr>
          <w:rFonts w:ascii="GHEA Grapalat" w:hAnsi="GHEA Grapalat"/>
          <w:b/>
          <w:i w:val="0"/>
          <w:sz w:val="24"/>
          <w:szCs w:val="24"/>
        </w:rPr>
        <w:t xml:space="preserve">Работы по строительству линий питьевой воды общины Гарни Котайкского марза РА </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Pr="009671D8" w:rsidRDefault="00EF52E4" w:rsidP="009671D8">
      <w:pPr>
        <w:pStyle w:val="BodyTextIndent"/>
        <w:widowControl w:val="0"/>
        <w:spacing w:after="160"/>
        <w:ind w:firstLine="567"/>
        <w:rPr>
          <w:rFonts w:ascii="GHEA Grapalat" w:hAnsi="GHEA Grapalat"/>
          <w:i w:val="0"/>
          <w:sz w:val="16"/>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9671D8" w:rsidRPr="00F56310">
        <w:rPr>
          <w:rFonts w:ascii="GHEA Grapalat" w:hAnsi="GHEA Grapalat"/>
          <w:b/>
          <w:i w:val="0"/>
          <w:sz w:val="24"/>
          <w:szCs w:val="24"/>
          <w:lang w:bidi="ar-SA"/>
        </w:rPr>
        <w:t>Котайкский марз, Гарни, Шаумян 4</w:t>
      </w:r>
      <w:r w:rsidR="009671D8">
        <w:rPr>
          <w:rFonts w:ascii="GHEA Grapalat" w:hAnsi="GHEA Grapalat"/>
          <w:i w:val="0"/>
          <w:sz w:val="16"/>
          <w:szCs w:val="24"/>
        </w:rPr>
        <w:t xml:space="preserve"> </w:t>
      </w:r>
      <w:r w:rsidRPr="000F0CA8">
        <w:rPr>
          <w:rFonts w:ascii="GHEA Grapalat" w:hAnsi="GHEA Grapalat"/>
          <w:i w:val="0"/>
          <w:sz w:val="24"/>
          <w:szCs w:val="24"/>
        </w:rPr>
        <w:t>в</w:t>
      </w:r>
      <w:r w:rsidR="009671D8">
        <w:rPr>
          <w:rFonts w:ascii="GHEA Grapalat" w:hAnsi="GHEA Grapalat"/>
          <w:i w:val="0"/>
          <w:sz w:val="24"/>
          <w:szCs w:val="24"/>
        </w:rPr>
        <w:t xml:space="preserve"> документарной форме, до </w:t>
      </w:r>
      <w:r w:rsidR="009671D8" w:rsidRPr="009671D8">
        <w:rPr>
          <w:rFonts w:ascii="GHEA Grapalat" w:hAnsi="GHEA Grapalat"/>
          <w:b/>
          <w:i w:val="0"/>
          <w:sz w:val="24"/>
          <w:szCs w:val="24"/>
        </w:rPr>
        <w:t>10:00 часов 41</w:t>
      </w:r>
      <w:r w:rsidRPr="009671D8">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9671D8" w:rsidRDefault="00EF52E4" w:rsidP="009671D8">
      <w:pPr>
        <w:pStyle w:val="BodyTextIndent"/>
        <w:widowControl w:val="0"/>
        <w:spacing w:after="160"/>
        <w:ind w:firstLine="567"/>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r w:rsidR="009671D8" w:rsidRPr="00F56310">
        <w:rPr>
          <w:rFonts w:ascii="GHEA Grapalat" w:hAnsi="GHEA Grapalat"/>
          <w:b/>
          <w:i w:val="0"/>
          <w:sz w:val="24"/>
          <w:szCs w:val="24"/>
          <w:lang w:bidi="ar-SA"/>
        </w:rPr>
        <w:t xml:space="preserve">Котайкский марз, Гарни, Шаумян </w:t>
      </w:r>
      <w:r w:rsidR="009671D8" w:rsidRPr="009671D8">
        <w:rPr>
          <w:rFonts w:ascii="GHEA Grapalat" w:hAnsi="GHEA Grapalat"/>
          <w:b/>
          <w:i w:val="0"/>
          <w:sz w:val="24"/>
          <w:szCs w:val="24"/>
          <w:lang w:bidi="ar-SA"/>
        </w:rPr>
        <w:t xml:space="preserve">4, </w:t>
      </w:r>
      <w:r w:rsidR="009671D8" w:rsidRPr="009671D8">
        <w:rPr>
          <w:rFonts w:ascii="GHEA Grapalat" w:hAnsi="GHEA Grapalat"/>
          <w:b/>
          <w:i w:val="0"/>
          <w:sz w:val="24"/>
          <w:szCs w:val="24"/>
        </w:rPr>
        <w:t xml:space="preserve"> в 10:00 </w:t>
      </w:r>
      <w:r w:rsidRPr="009671D8">
        <w:rPr>
          <w:rFonts w:ascii="GHEA Grapalat" w:hAnsi="GHEA Grapalat"/>
          <w:b/>
          <w:i w:val="0"/>
          <w:sz w:val="24"/>
          <w:szCs w:val="24"/>
        </w:rPr>
        <w:t xml:space="preserve">часов </w:t>
      </w:r>
      <w:r w:rsidR="009671D8" w:rsidRPr="009671D8">
        <w:rPr>
          <w:rFonts w:ascii="GHEA Grapalat" w:hAnsi="GHEA Grapalat"/>
          <w:b/>
          <w:i w:val="0"/>
          <w:sz w:val="24"/>
          <w:szCs w:val="24"/>
        </w:rPr>
        <w:t xml:space="preserve">  </w:t>
      </w:r>
      <w:r w:rsidR="000D0B93">
        <w:rPr>
          <w:rFonts w:ascii="GHEA Grapalat" w:hAnsi="GHEA Grapalat"/>
          <w:b/>
          <w:i w:val="0"/>
          <w:sz w:val="24"/>
          <w:szCs w:val="24"/>
          <w:lang w:val="hy-AM"/>
        </w:rPr>
        <w:t>26</w:t>
      </w:r>
      <w:r w:rsidR="008A08A1">
        <w:rPr>
          <w:rFonts w:ascii="GHEA Grapalat" w:hAnsi="GHEA Grapalat"/>
          <w:b/>
          <w:i w:val="0"/>
          <w:sz w:val="24"/>
          <w:szCs w:val="24"/>
        </w:rPr>
        <w:t xml:space="preserve">. </w:t>
      </w:r>
      <w:r w:rsidR="008A08A1">
        <w:rPr>
          <w:rFonts w:ascii="GHEA Grapalat" w:hAnsi="GHEA Grapalat"/>
          <w:b/>
          <w:i w:val="0"/>
          <w:sz w:val="24"/>
          <w:szCs w:val="24"/>
        </w:rPr>
        <w:lastRenderedPageBreak/>
        <w:t>06</w:t>
      </w:r>
      <w:r w:rsidR="009671D8" w:rsidRPr="009671D8">
        <w:rPr>
          <w:rFonts w:ascii="GHEA Grapalat" w:hAnsi="GHEA Grapalat"/>
          <w:b/>
          <w:i w:val="0"/>
          <w:sz w:val="24"/>
          <w:szCs w:val="24"/>
        </w:rPr>
        <w:t>. 2023.</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9671D8" w:rsidRPr="00FC7BE6" w:rsidRDefault="009671D8" w:rsidP="009671D8">
      <w:pPr>
        <w:spacing w:line="360" w:lineRule="auto"/>
        <w:ind w:firstLine="567"/>
        <w:jc w:val="both"/>
        <w:rPr>
          <w:rFonts w:ascii="GHEA Grapalat" w:hAnsi="GHEA Grapalat"/>
          <w:b/>
          <w:sz w:val="16"/>
          <w:lang w:bidi="ar-SA"/>
        </w:rPr>
      </w:pPr>
      <w:r w:rsidRPr="00AF4D08">
        <w:rPr>
          <w:rFonts w:ascii="GHEA Grapalat" w:hAnsi="GHEA Grapalat"/>
          <w:b/>
          <w:u w:val="single"/>
          <w:lang w:bidi="ar-SA"/>
        </w:rPr>
        <w:t>Р. Асатрян</w:t>
      </w:r>
    </w:p>
    <w:p w:rsidR="009671D8" w:rsidRPr="00AF4D08" w:rsidRDefault="009671D8" w:rsidP="009671D8">
      <w:pPr>
        <w:spacing w:after="160"/>
        <w:ind w:firstLine="709"/>
        <w:jc w:val="both"/>
        <w:rPr>
          <w:rFonts w:ascii="GHEA Grapalat" w:hAnsi="GHEA Grapalat" w:cs="Arial"/>
          <w:b/>
          <w:i/>
          <w:sz w:val="22"/>
          <w:szCs w:val="20"/>
          <w:lang w:val="af-ZA" w:bidi="ar-SA"/>
        </w:rPr>
      </w:pPr>
      <w:r w:rsidRPr="00AF4D08">
        <w:rPr>
          <w:rFonts w:ascii="GHEA Grapalat" w:hAnsi="GHEA Grapalat"/>
          <w:b/>
          <w:lang w:bidi="ar-SA"/>
        </w:rPr>
        <w:t xml:space="preserve">Телефон  </w:t>
      </w:r>
      <w:r w:rsidRPr="00AF4D08">
        <w:rPr>
          <w:rFonts w:ascii="GHEA Grapalat" w:hAnsi="GHEA Grapalat" w:cs="Arial"/>
          <w:b/>
          <w:i/>
          <w:sz w:val="22"/>
          <w:szCs w:val="20"/>
          <w:lang w:val="af-ZA" w:bidi="ar-SA"/>
        </w:rPr>
        <w:t>096 50 50 09</w:t>
      </w:r>
    </w:p>
    <w:p w:rsidR="009671D8" w:rsidRPr="00AF4D08" w:rsidRDefault="009671D8" w:rsidP="009671D8">
      <w:pPr>
        <w:ind w:firstLine="567"/>
        <w:jc w:val="both"/>
        <w:rPr>
          <w:rFonts w:ascii="GHEA Grapalat" w:hAnsi="GHEA Grapalat"/>
          <w:b/>
          <w:sz w:val="20"/>
          <w:szCs w:val="20"/>
          <w:lang w:bidi="ar-SA"/>
        </w:rPr>
      </w:pPr>
      <w:r w:rsidRPr="00AF4D08">
        <w:rPr>
          <w:rFonts w:ascii="GHEA Grapalat" w:hAnsi="GHEA Grapalat"/>
          <w:b/>
          <w:lang w:bidi="ar-SA"/>
        </w:rPr>
        <w:t>Электронная почта</w:t>
      </w:r>
      <w:r w:rsidRPr="00AF4D08">
        <w:rPr>
          <w:rFonts w:ascii="Arial" w:hAnsi="Arial"/>
          <w:b/>
          <w:lang w:bidi="ar-SA"/>
        </w:rPr>
        <w:t xml:space="preserve"> </w:t>
      </w:r>
      <w:r w:rsidRPr="00AF4D08">
        <w:rPr>
          <w:rFonts w:ascii="GHEA Grapalat" w:hAnsi="GHEA Grapalat"/>
          <w:b/>
          <w:sz w:val="20"/>
          <w:szCs w:val="20"/>
          <w:lang w:bidi="ar-SA"/>
        </w:rPr>
        <w:t xml:space="preserve"> garnihamaynq@mail.ru</w:t>
      </w:r>
    </w:p>
    <w:p w:rsidR="009671D8" w:rsidRPr="00AF4D08" w:rsidRDefault="009671D8" w:rsidP="009671D8">
      <w:pPr>
        <w:spacing w:after="160"/>
        <w:jc w:val="both"/>
        <w:rPr>
          <w:rFonts w:ascii="GHEA Grapalat" w:hAnsi="GHEA Grapalat"/>
          <w:b/>
          <w:u w:val="single"/>
          <w:lang w:bidi="ar-SA"/>
        </w:rPr>
      </w:pPr>
    </w:p>
    <w:p w:rsidR="009671D8" w:rsidRPr="00AF4D08" w:rsidRDefault="009671D8" w:rsidP="009671D8">
      <w:pPr>
        <w:rPr>
          <w:rFonts w:ascii="GHEA Grapalat" w:hAnsi="GHEA Grapalat"/>
          <w:b/>
          <w:u w:val="single"/>
          <w:lang w:bidi="ar-SA"/>
        </w:rPr>
      </w:pPr>
      <w:r w:rsidRPr="00AF4D08">
        <w:rPr>
          <w:rFonts w:ascii="GHEA Grapalat" w:hAnsi="GHEA Grapalat"/>
          <w:b/>
          <w:lang w:bidi="ar-SA"/>
        </w:rPr>
        <w:t xml:space="preserve">Заказчик </w:t>
      </w:r>
      <w:r w:rsidRPr="00AF4D08">
        <w:rPr>
          <w:rFonts w:ascii="Arial" w:hAnsi="Arial"/>
          <w:b/>
          <w:lang w:bidi="ar-SA"/>
        </w:rPr>
        <w:t xml:space="preserve"> </w:t>
      </w:r>
      <w:r w:rsidRPr="00AF4D08">
        <w:rPr>
          <w:rFonts w:ascii="GHEA Grapalat" w:hAnsi="GHEA Grapalat"/>
          <w:b/>
          <w:lang w:bidi="ar-SA"/>
        </w:rPr>
        <w:t xml:space="preserve"> Гарнинский муниципалитет</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671D8" w:rsidRPr="009044F1" w:rsidRDefault="005D7731" w:rsidP="009671D8">
      <w:pPr>
        <w:pStyle w:val="BodyText"/>
        <w:widowControl w:val="0"/>
        <w:spacing w:after="160"/>
        <w:ind w:right="-7"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9671D8" w:rsidRPr="009671D8">
        <w:rPr>
          <w:rFonts w:ascii="GHEA Grapalat" w:hAnsi="GHEA Grapalat"/>
          <w:i/>
        </w:rPr>
        <w:t xml:space="preserve">  </w:t>
      </w:r>
      <w:r w:rsidR="008A08A1">
        <w:rPr>
          <w:rFonts w:ascii="GHEA Grapalat" w:hAnsi="GHEA Grapalat"/>
          <w:b/>
          <w:u w:val="single"/>
          <w:lang w:val="af-ZA" w:eastAsia="en-US" w:bidi="ar-SA"/>
        </w:rPr>
        <w:t>ԳՀ-ԲՄԱՇՁԲ-23/16</w:t>
      </w:r>
      <w:r w:rsidR="009671D8" w:rsidRPr="009671D8">
        <w:rPr>
          <w:rFonts w:ascii="GHEA Grapalat" w:hAnsi="GHEA Grapalat"/>
          <w:b/>
          <w:u w:val="single"/>
          <w:lang w:val="af-ZA" w:eastAsia="en-US" w:bidi="ar-SA"/>
        </w:rPr>
        <w:t xml:space="preserve">        </w:t>
      </w:r>
      <w:r w:rsidR="001B32D9" w:rsidRPr="001B32D9">
        <w:rPr>
          <w:rFonts w:ascii="GHEA Grapalat" w:hAnsi="GHEA Grapalat" w:cs="Times Armenian"/>
          <w:i/>
        </w:rPr>
        <w:br/>
      </w:r>
      <w:r w:rsidR="00A46F92">
        <w:rPr>
          <w:rFonts w:ascii="GHEA Grapalat" w:hAnsi="GHEA Grapalat"/>
          <w:i/>
        </w:rPr>
        <w:t xml:space="preserve">№ </w:t>
      </w:r>
      <w:r w:rsidR="000D0B93">
        <w:rPr>
          <w:rFonts w:ascii="GHEA Grapalat" w:hAnsi="GHEA Grapalat"/>
          <w:b/>
        </w:rPr>
        <w:t>от   17</w:t>
      </w:r>
      <w:bookmarkStart w:id="0" w:name="_GoBack"/>
      <w:bookmarkEnd w:id="0"/>
      <w:r w:rsidR="009671D8" w:rsidRPr="003F2866">
        <w:rPr>
          <w:rFonts w:ascii="GHEA Grapalat" w:hAnsi="GHEA Grapalat"/>
          <w:b/>
        </w:rPr>
        <w:t>.</w:t>
      </w:r>
      <w:r w:rsidR="009671D8" w:rsidRPr="004D60F6">
        <w:rPr>
          <w:rFonts w:ascii="GHEA Grapalat" w:hAnsi="GHEA Grapalat"/>
          <w:b/>
        </w:rPr>
        <w:t xml:space="preserve"> </w:t>
      </w:r>
      <w:r w:rsidR="008A08A1">
        <w:rPr>
          <w:rFonts w:ascii="GHEA Grapalat" w:hAnsi="GHEA Grapalat"/>
          <w:b/>
        </w:rPr>
        <w:t>05. 2023</w:t>
      </w:r>
      <w:r w:rsidR="009671D8" w:rsidRPr="003F2866">
        <w:rPr>
          <w:rFonts w:ascii="GHEA Grapalat" w:hAnsi="GHEA Grapalat"/>
          <w:b/>
        </w:rPr>
        <w:t>г</w:t>
      </w:r>
    </w:p>
    <w:p w:rsidR="00096865" w:rsidRPr="009044F1" w:rsidRDefault="00096865" w:rsidP="009671D8">
      <w:pPr>
        <w:pStyle w:val="BodyText"/>
        <w:widowControl w:val="0"/>
        <w:spacing w:after="160"/>
        <w:ind w:firstLine="567"/>
        <w:jc w:val="right"/>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9671D8" w:rsidRPr="009044F1" w:rsidRDefault="009671D8" w:rsidP="009671D8">
      <w:pPr>
        <w:pStyle w:val="BodyText"/>
        <w:widowControl w:val="0"/>
        <w:spacing w:after="160"/>
        <w:ind w:right="-7" w:firstLine="567"/>
        <w:jc w:val="center"/>
        <w:rPr>
          <w:rFonts w:ascii="GHEA Grapalat" w:hAnsi="GHEA Grapalat"/>
        </w:rPr>
      </w:pPr>
      <w:r w:rsidRPr="009044F1">
        <w:rPr>
          <w:rFonts w:ascii="GHEA Grapalat" w:hAnsi="GHEA Grapalat"/>
          <w:i/>
        </w:rPr>
        <w:t>"</w:t>
      </w:r>
      <w:r w:rsidRPr="00D25B2A">
        <w:rPr>
          <w:rFonts w:ascii="GHEA Grapalat" w:hAnsi="GHEA Grapalat"/>
          <w:b/>
          <w:i/>
          <w:lang w:bidi="ar-SA"/>
        </w:rPr>
        <w:t xml:space="preserve"> </w:t>
      </w:r>
      <w:r w:rsidRPr="00F56310">
        <w:rPr>
          <w:rFonts w:ascii="GHEA Grapalat" w:hAnsi="GHEA Grapalat"/>
          <w:b/>
          <w:i/>
          <w:lang w:bidi="ar-SA"/>
        </w:rPr>
        <w:t>Гарнинский муниципалитет</w:t>
      </w:r>
      <w:r w:rsidRPr="009044F1">
        <w:rPr>
          <w:rFonts w:ascii="GHEA Grapalat" w:hAnsi="GHEA Grapalat"/>
          <w:i/>
        </w:rPr>
        <w:t xml:space="preserve"> "</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9671D8" w:rsidRPr="009671D8">
        <w:rPr>
          <w:rFonts w:ascii="GHEA Grapalat" w:hAnsi="GHEA Grapalat"/>
          <w:b/>
        </w:rPr>
        <w:t xml:space="preserve"> </w:t>
      </w:r>
      <w:r w:rsidR="008A08A1" w:rsidRPr="008A08A1">
        <w:rPr>
          <w:rFonts w:ascii="GHEA Grapalat" w:hAnsi="GHEA Grapalat"/>
          <w:b/>
        </w:rPr>
        <w:t>Работы по строительству линий питьевой воды общины Гарни Котайкского марза РА</w:t>
      </w:r>
      <w:r w:rsidR="009671D8">
        <w:rPr>
          <w:rFonts w:ascii="GHEA Grapalat" w:hAnsi="GHEA Grapalat"/>
        </w:rPr>
        <w:t xml:space="preserve"> </w:t>
      </w:r>
      <w:r w:rsidRPr="009044F1">
        <w:rPr>
          <w:rFonts w:ascii="GHEA Grapalat" w:hAnsi="GHEA Grapalat"/>
        </w:rPr>
        <w:lastRenderedPageBreak/>
        <w:t>" ДЛЯ НУЖД "</w:t>
      </w:r>
      <w:r w:rsidR="009671D8" w:rsidRPr="009671D8">
        <w:rPr>
          <w:rFonts w:ascii="GHEA Grapalat" w:hAnsi="GHEA Grapalat"/>
          <w:b/>
          <w:i/>
          <w:lang w:bidi="ar-SA"/>
        </w:rPr>
        <w:t xml:space="preserve"> </w:t>
      </w:r>
      <w:r w:rsidR="009671D8" w:rsidRPr="00F56310">
        <w:rPr>
          <w:rFonts w:ascii="GHEA Grapalat" w:hAnsi="GHEA Grapalat"/>
          <w:b/>
          <w:i/>
          <w:lang w:bidi="ar-SA"/>
        </w:rPr>
        <w:t>Гарнинский муниципалитет</w:t>
      </w:r>
      <w:r w:rsidR="009671D8" w:rsidRPr="00297B13">
        <w:rPr>
          <w:rFonts w:ascii="GHEA Grapalat" w:hAnsi="GHEA Grapalat"/>
          <w:b/>
        </w:rPr>
        <w:t xml:space="preserve"> </w:t>
      </w:r>
      <w:r w:rsidRPr="009044F1">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8A08A1" w:rsidP="002E18B2">
      <w:pPr>
        <w:widowControl w:val="0"/>
        <w:jc w:val="center"/>
        <w:rPr>
          <w:rFonts w:ascii="GHEA Grapalat" w:hAnsi="GHEA Grapalat"/>
        </w:rPr>
      </w:pPr>
      <w:r w:rsidRPr="008A08A1">
        <w:rPr>
          <w:rFonts w:ascii="GHEA Grapalat" w:hAnsi="GHEA Grapalat"/>
          <w:b/>
        </w:rPr>
        <w:t xml:space="preserve"> Работы по строительству линий питьевой воды общины Гарни Котайкского марза РА</w:t>
      </w:r>
      <w:r w:rsidRPr="002E069D">
        <w:rPr>
          <w:rFonts w:ascii="GHEA Grapalat" w:hAnsi="GHEA Grapalat"/>
          <w:b/>
        </w:rPr>
        <w:t xml:space="preserve"> </w:t>
      </w:r>
      <w:r w:rsidR="005D7731" w:rsidRPr="002E069D">
        <w:rPr>
          <w:rFonts w:ascii="GHEA Grapalat" w:hAnsi="GHEA Grapalat"/>
          <w:b/>
        </w:rPr>
        <w:t>ДЛЯ НУЖД</w:t>
      </w:r>
      <w:r w:rsidR="00EB5576" w:rsidRPr="00EC400D">
        <w:rPr>
          <w:rFonts w:ascii="GHEA Grapalat" w:hAnsi="GHEA Grapalat"/>
        </w:rPr>
        <w:t xml:space="preserve"> </w:t>
      </w:r>
      <w:r w:rsidR="002E18B2" w:rsidRPr="00F56310">
        <w:rPr>
          <w:rFonts w:ascii="GHEA Grapalat" w:hAnsi="GHEA Grapalat"/>
          <w:b/>
          <w:i/>
          <w:lang w:bidi="ar-SA"/>
        </w:rPr>
        <w:t>Гарнинский муниципалитет</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2E18B2" w:rsidRPr="002E18B2">
        <w:rPr>
          <w:rFonts w:ascii="GHEA Grapalat" w:hAnsi="GHEA Grapalat"/>
          <w:b/>
          <w:i/>
          <w:u w:val="single"/>
          <w:lang w:val="af-ZA" w:eastAsia="en-US" w:bidi="ar-SA"/>
        </w:rPr>
        <w:t>ԳՀ-ԲՄԱՇՁԲ-23/1</w:t>
      </w:r>
      <w:r w:rsidR="008A08A1">
        <w:rPr>
          <w:rFonts w:ascii="GHEA Grapalat" w:hAnsi="GHEA Grapalat"/>
          <w:b/>
          <w:i/>
          <w:u w:val="single"/>
          <w:lang w:val="af-ZA" w:eastAsia="en-US" w:bidi="ar-SA"/>
        </w:rPr>
        <w:t>6</w:t>
      </w:r>
      <w:r w:rsidR="002E18B2"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002F45F7" w:rsidRPr="002F45F7">
        <w:rPr>
          <w:rFonts w:ascii="GHEA Grapalat" w:hAnsi="GHEA Grapalat"/>
          <w:b/>
        </w:rPr>
        <w:t xml:space="preserve"> </w:t>
      </w:r>
      <w:r w:rsidR="002F45F7" w:rsidRPr="00D25B2A">
        <w:rPr>
          <w:rFonts w:ascii="GHEA Grapalat" w:hAnsi="GHEA Grapalat"/>
          <w:b/>
        </w:rPr>
        <w:t>Гарнинский муниципалитет</w:t>
      </w:r>
      <w:r w:rsidR="002F45F7" w:rsidRPr="000B2CFA">
        <w:rPr>
          <w:rFonts w:ascii="GHEA Grapalat" w:hAnsi="GHEA Grapalat"/>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 xml:space="preserve">Заявки могут подавать все лица, независимо от того, </w:t>
      </w:r>
      <w:r w:rsidRPr="009044F1">
        <w:rPr>
          <w:rFonts w:ascii="GHEA Grapalat" w:hAnsi="GHEA Grapalat"/>
        </w:rPr>
        <w:lastRenderedPageBreak/>
        <w:t>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2F45F7" w:rsidRPr="002F45F7">
        <w:rPr>
          <w:rFonts w:ascii="GHEA Grapalat" w:hAnsi="GHEA Grapalat"/>
          <w:b/>
          <w:i/>
          <w:lang w:val="af-ZA" w:eastAsia="en-US" w:bidi="ar-SA"/>
        </w:rPr>
        <w:t xml:space="preserve"> </w:t>
      </w:r>
      <w:r w:rsidR="002F45F7" w:rsidRPr="005A0AE0">
        <w:rPr>
          <w:rFonts w:ascii="GHEA Grapalat" w:hAnsi="GHEA Grapalat"/>
          <w:b/>
          <w:i/>
          <w:lang w:val="af-ZA" w:eastAsia="en-US" w:bidi="ar-SA"/>
        </w:rPr>
        <w:t>garnihamaynq@mail.ru</w:t>
      </w:r>
      <w:r w:rsidR="002F45F7" w:rsidRPr="009044F1">
        <w:rPr>
          <w:rFonts w:ascii="GHEA Grapalat" w:hAnsi="GHEA Grapalat"/>
          <w:sz w:val="24"/>
          <w:szCs w:val="24"/>
        </w:rPr>
        <w:t xml:space="preserve"> </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8A08A1">
      <w:pPr>
        <w:pStyle w:val="Heading3"/>
        <w:keepNext w:val="0"/>
        <w:widowControl w:val="0"/>
        <w:tabs>
          <w:tab w:val="left" w:pos="1134"/>
        </w:tabs>
        <w:spacing w:after="160" w:line="240" w:lineRule="auto"/>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Pr="009044F1">
        <w:rPr>
          <w:rFonts w:ascii="GHEA Grapalat" w:hAnsi="GHEA Grapalat"/>
          <w:i w:val="0"/>
          <w:sz w:val="24"/>
          <w:szCs w:val="24"/>
        </w:rPr>
        <w:t xml:space="preserve">Предметом закупки является приобретение </w:t>
      </w:r>
      <w:r w:rsidR="008A08A1" w:rsidRPr="008A08A1">
        <w:rPr>
          <w:rFonts w:ascii="GHEA Grapalat" w:hAnsi="GHEA Grapalat"/>
          <w:b/>
          <w:i w:val="0"/>
          <w:sz w:val="24"/>
          <w:szCs w:val="24"/>
        </w:rPr>
        <w:t>Работы по строительству линий питьевой воды общины Гарни Котайкского марза РА</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DF72EB" w:rsidRPr="008A08A1">
        <w:rPr>
          <w:rFonts w:ascii="GHEA Grapalat" w:hAnsi="GHEA Grapalat"/>
          <w:b/>
          <w:i w:val="0"/>
          <w:sz w:val="24"/>
          <w:szCs w:val="24"/>
        </w:rPr>
        <w:t>Гарнинский муниципалитет</w:t>
      </w:r>
      <w:r w:rsidR="00DF72EB">
        <w:rPr>
          <w:rFonts w:ascii="GHEA Grapalat" w:hAnsi="GHEA Grapalat"/>
          <w:i w:val="0"/>
          <w:sz w:val="24"/>
          <w:szCs w:val="24"/>
        </w:rPr>
        <w:t>", которые сгруппированы в лот "</w:t>
      </w:r>
      <w:r w:rsidR="00DF72EB" w:rsidRPr="00DF72EB">
        <w:rPr>
          <w:rFonts w:ascii="GHEA Grapalat" w:hAnsi="GHEA Grapalat"/>
          <w:i w:val="0"/>
          <w:sz w:val="24"/>
          <w:szCs w:val="24"/>
        </w:rPr>
        <w:t xml:space="preserve"> 1 </w:t>
      </w:r>
      <w:r w:rsidRPr="009044F1">
        <w:rPr>
          <w:rFonts w:ascii="GHEA Grapalat" w:hAnsi="GHEA Grapalat"/>
          <w:i w:val="0"/>
          <w:sz w:val="24"/>
          <w:szCs w:val="24"/>
        </w:rPr>
        <w:t>":</w:t>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9"/>
        <w:gridCol w:w="2127"/>
        <w:gridCol w:w="6237"/>
      </w:tblGrid>
      <w:tr w:rsidR="00FC4AC0" w:rsidRPr="009044F1" w:rsidTr="001B6469">
        <w:trPr>
          <w:jc w:val="center"/>
        </w:trPr>
        <w:tc>
          <w:tcPr>
            <w:tcW w:w="3656"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237"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1B6469">
        <w:trPr>
          <w:jc w:val="center"/>
        </w:trPr>
        <w:tc>
          <w:tcPr>
            <w:tcW w:w="1529" w:type="dxa"/>
            <w:vAlign w:val="center"/>
          </w:tcPr>
          <w:p w:rsidR="00FC4AC0" w:rsidRPr="001B6469" w:rsidRDefault="00FC4AC0" w:rsidP="00B46D58">
            <w:pPr>
              <w:pStyle w:val="BodyTextIndent2"/>
              <w:widowControl w:val="0"/>
              <w:spacing w:after="120" w:line="240" w:lineRule="auto"/>
              <w:ind w:firstLine="0"/>
              <w:jc w:val="center"/>
              <w:rPr>
                <w:rFonts w:ascii="GHEA Grapalat" w:hAnsi="GHEA Grapalat"/>
                <w:sz w:val="24"/>
                <w:szCs w:val="24"/>
              </w:rPr>
            </w:pPr>
            <w:r w:rsidRPr="001B6469">
              <w:rPr>
                <w:rFonts w:ascii="GHEA Grapalat" w:hAnsi="GHEA Grapalat"/>
                <w:b/>
                <w:i/>
                <w:sz w:val="24"/>
                <w:szCs w:val="24"/>
              </w:rPr>
              <w:t>Номера</w:t>
            </w:r>
          </w:p>
        </w:tc>
        <w:tc>
          <w:tcPr>
            <w:tcW w:w="2127" w:type="dxa"/>
            <w:vAlign w:val="center"/>
          </w:tcPr>
          <w:p w:rsidR="00FC4AC0" w:rsidRPr="001B6469" w:rsidRDefault="00FC4AC0" w:rsidP="00B46D58">
            <w:pPr>
              <w:pStyle w:val="BodyTextIndent2"/>
              <w:widowControl w:val="0"/>
              <w:spacing w:after="120" w:line="240" w:lineRule="auto"/>
              <w:ind w:firstLine="0"/>
              <w:jc w:val="center"/>
              <w:rPr>
                <w:rFonts w:ascii="GHEA Grapalat" w:hAnsi="GHEA Grapalat"/>
                <w:b/>
                <w:sz w:val="24"/>
                <w:szCs w:val="24"/>
              </w:rPr>
            </w:pPr>
            <w:r w:rsidRPr="001B6469">
              <w:rPr>
                <w:rFonts w:ascii="GHEA Grapalat" w:hAnsi="GHEA Grapalat"/>
                <w:b/>
                <w:sz w:val="24"/>
                <w:szCs w:val="24"/>
              </w:rPr>
              <w:t>Цена закупки</w:t>
            </w:r>
          </w:p>
        </w:tc>
        <w:tc>
          <w:tcPr>
            <w:tcW w:w="6237"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FC4AC0" w:rsidRPr="009044F1" w:rsidTr="001B6469">
        <w:trPr>
          <w:jc w:val="center"/>
        </w:trPr>
        <w:tc>
          <w:tcPr>
            <w:tcW w:w="1529" w:type="dxa"/>
            <w:vAlign w:val="center"/>
          </w:tcPr>
          <w:p w:rsidR="00FC4AC0" w:rsidRPr="009044F1" w:rsidRDefault="00FC4AC0" w:rsidP="001B6469">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2127" w:type="dxa"/>
            <w:vAlign w:val="center"/>
          </w:tcPr>
          <w:p w:rsidR="00FC4AC0" w:rsidRPr="008A08A1" w:rsidRDefault="008A08A1" w:rsidP="008A08A1">
            <w:pPr>
              <w:jc w:val="center"/>
              <w:rPr>
                <w:rFonts w:ascii="Arial Armenian" w:hAnsi="Arial Armenian" w:cs="Calibri"/>
                <w:b/>
                <w:bCs/>
                <w:color w:val="000000"/>
                <w:sz w:val="28"/>
                <w:szCs w:val="28"/>
                <w:lang w:val="en-US" w:eastAsia="en-US" w:bidi="ar-SA"/>
              </w:rPr>
            </w:pPr>
            <w:r w:rsidRPr="008A08A1">
              <w:rPr>
                <w:rFonts w:ascii="Arial Armenian" w:hAnsi="Arial Armenian" w:cs="Calibri"/>
                <w:b/>
                <w:bCs/>
                <w:color w:val="000000"/>
                <w:sz w:val="28"/>
                <w:szCs w:val="28"/>
                <w:lang w:val="en-US" w:eastAsia="en-US" w:bidi="ar-SA"/>
              </w:rPr>
              <w:t>139 941 670</w:t>
            </w:r>
          </w:p>
        </w:tc>
        <w:tc>
          <w:tcPr>
            <w:tcW w:w="6237" w:type="dxa"/>
            <w:vAlign w:val="center"/>
          </w:tcPr>
          <w:p w:rsidR="00FC4AC0" w:rsidRPr="009044F1" w:rsidRDefault="008A08A1" w:rsidP="00B46D58">
            <w:pPr>
              <w:pStyle w:val="BodyTextIndent2"/>
              <w:widowControl w:val="0"/>
              <w:spacing w:after="120" w:line="240" w:lineRule="auto"/>
              <w:ind w:firstLine="0"/>
              <w:rPr>
                <w:rFonts w:ascii="GHEA Grapalat" w:hAnsi="GHEA Grapalat"/>
                <w:sz w:val="24"/>
                <w:szCs w:val="24"/>
                <w:u w:val="single"/>
                <w:vertAlign w:val="subscript"/>
              </w:rPr>
            </w:pPr>
            <w:r w:rsidRPr="008A08A1">
              <w:rPr>
                <w:rFonts w:ascii="GHEA Grapalat" w:hAnsi="GHEA Grapalat"/>
                <w:b/>
                <w:sz w:val="24"/>
                <w:szCs w:val="24"/>
              </w:rPr>
              <w:t>Работы по строительству линий питьевой воды общины Гарни Котайкского марза РА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w:t>
      </w:r>
      <w:r w:rsidR="002B32D6" w:rsidRPr="009044F1">
        <w:rPr>
          <w:rFonts w:ascii="GHEA Grapalat" w:hAnsi="GHEA Grapalat"/>
          <w:b/>
        </w:rPr>
        <w:lastRenderedPageBreak/>
        <w:t xml:space="preserve">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w:t>
      </w:r>
      <w:r w:rsidR="00585E01">
        <w:rPr>
          <w:rFonts w:ascii="GHEA Grapalat" w:hAnsi="GHEA Grapalat"/>
        </w:rPr>
        <w:lastRenderedPageBreak/>
        <w:t>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 xml:space="preserve">Участник включается в список участников, не имеющих права на участие в процессе закупок (далее также </w:t>
      </w:r>
      <w:r w:rsidRPr="006622A4">
        <w:rPr>
          <w:rFonts w:ascii="GHEA Grapalat" w:hAnsi="GHEA Grapalat"/>
        </w:rPr>
        <w:lastRenderedPageBreak/>
        <w:t>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574057">
        <w:rPr>
          <w:rFonts w:ascii="GHEA Grapalat" w:hAnsi="GHEA Grapalat"/>
        </w:rPr>
        <w:lastRenderedPageBreak/>
        <w:t>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w:t>
      </w:r>
      <w:r w:rsidRPr="009044F1">
        <w:rPr>
          <w:rFonts w:ascii="GHEA Grapalat" w:hAnsi="GHEA Grapalat"/>
          <w:color w:val="000000"/>
        </w:rPr>
        <w:lastRenderedPageBreak/>
        <w:t>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w:t>
      </w:r>
      <w:r w:rsidRPr="009044F1">
        <w:rPr>
          <w:rFonts w:ascii="GHEA Grapalat" w:hAnsi="GHEA Grapalat"/>
          <w:color w:val="000000"/>
        </w:rPr>
        <w:lastRenderedPageBreak/>
        <w:t>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879D2" w:rsidRDefault="00096865" w:rsidP="004272E3">
      <w:pPr>
        <w:widowControl w:val="0"/>
        <w:tabs>
          <w:tab w:val="left" w:pos="1134"/>
        </w:tabs>
        <w:spacing w:after="160"/>
        <w:ind w:firstLine="567"/>
        <w:jc w:val="both"/>
        <w:rPr>
          <w:rFonts w:ascii="GHEA Grapalat" w:hAnsi="GHEA Grapalat" w:cs="Arial Armenian"/>
          <w:b/>
        </w:rPr>
      </w:pPr>
      <w:r w:rsidRPr="009879D2">
        <w:rPr>
          <w:rFonts w:ascii="GHEA Grapalat" w:hAnsi="GHEA Grapalat"/>
          <w:b/>
        </w:rPr>
        <w:t>2.4</w:t>
      </w:r>
      <w:r w:rsidR="00D13662" w:rsidRPr="009879D2">
        <w:rPr>
          <w:rFonts w:ascii="GHEA Grapalat" w:hAnsi="GHEA Grapalat"/>
          <w:b/>
        </w:rPr>
        <w:t>.</w:t>
      </w:r>
      <w:r w:rsidR="00E1385B" w:rsidRPr="009879D2">
        <w:rPr>
          <w:rFonts w:ascii="GHEA Grapalat" w:hAnsi="GHEA Grapalat"/>
          <w:b/>
        </w:rPr>
        <w:tab/>
      </w:r>
      <w:r w:rsidRPr="009879D2">
        <w:rPr>
          <w:rFonts w:ascii="GHEA Grapalat" w:hAnsi="GHEA Grapalat"/>
          <w:b/>
        </w:rPr>
        <w:t>Участник</w:t>
      </w:r>
      <w:r w:rsidR="000C3F69" w:rsidRPr="009879D2">
        <w:rPr>
          <w:rFonts w:ascii="GHEA Grapalat" w:hAnsi="GHEA Grapalat"/>
          <w:b/>
        </w:rPr>
        <w:t>,</w:t>
      </w:r>
      <w:r w:rsidRPr="009879D2">
        <w:rPr>
          <w:rFonts w:ascii="GHEA Grapalat" w:hAnsi="GHEA Grapalat"/>
          <w:b/>
        </w:rPr>
        <w:t xml:space="preserve"> </w:t>
      </w:r>
      <w:r w:rsidR="002C1D72" w:rsidRPr="009879D2">
        <w:rPr>
          <w:rFonts w:ascii="GHEA Grapalat" w:hAnsi="GHEA Grapalat"/>
          <w:b/>
        </w:rPr>
        <w:t xml:space="preserve">в случае признания </w:t>
      </w:r>
      <w:r w:rsidR="00876D7D" w:rsidRPr="009879D2">
        <w:rPr>
          <w:rFonts w:ascii="GHEA Grapalat" w:hAnsi="GHEA Grapalat"/>
          <w:b/>
        </w:rPr>
        <w:t>ото</w:t>
      </w:r>
      <w:r w:rsidR="002C1D72" w:rsidRPr="009879D2">
        <w:rPr>
          <w:rFonts w:ascii="GHEA Grapalat" w:hAnsi="GHEA Grapalat"/>
          <w:b/>
        </w:rPr>
        <w:t>бранным участником</w:t>
      </w:r>
      <w:r w:rsidR="000C3F69" w:rsidRPr="009879D2">
        <w:rPr>
          <w:rFonts w:ascii="GHEA Grapalat" w:hAnsi="GHEA Grapalat"/>
          <w:b/>
        </w:rPr>
        <w:t>,</w:t>
      </w:r>
      <w:r w:rsidR="002C1D72" w:rsidRPr="009879D2">
        <w:rPr>
          <w:rFonts w:ascii="GHEA Grapalat" w:hAnsi="GHEA Grapalat"/>
          <w:b/>
        </w:rPr>
        <w:t xml:space="preserve"> </w:t>
      </w:r>
      <w:r w:rsidR="004575B1" w:rsidRPr="009879D2">
        <w:rPr>
          <w:rFonts w:ascii="GHEA Grapalat" w:hAnsi="GHEA Grapalat"/>
          <w:b/>
        </w:rPr>
        <w:t>представляет обеспечение квалификации в порядке и размере, установленными настоящим приглашением.</w:t>
      </w:r>
      <w:r w:rsidR="004272E3" w:rsidRPr="009879D2">
        <w:rPr>
          <w:rFonts w:ascii="GHEA Grapalat" w:hAnsi="GHEA Grapalat"/>
          <w:b/>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подать отдельную заявку на одну и ту же </w:t>
      </w:r>
      <w:r w:rsidR="000A6B75" w:rsidRPr="009044F1">
        <w:rPr>
          <w:rFonts w:ascii="GHEA Grapalat" w:hAnsi="GHEA Grapalat"/>
          <w:sz w:val="24"/>
          <w:szCs w:val="24"/>
        </w:rPr>
        <w:lastRenderedPageBreak/>
        <w:t>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879D2"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w:t>
      </w:r>
      <w:r w:rsidRPr="009044F1">
        <w:rPr>
          <w:rFonts w:ascii="GHEA Grapalat" w:hAnsi="GHEA Grapalat"/>
        </w:rPr>
        <w:lastRenderedPageBreak/>
        <w:t xml:space="preserve">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9879D2" w:rsidRPr="009879D2">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w:t>
      </w:r>
      <w:r w:rsidRPr="007D4470">
        <w:rPr>
          <w:rFonts w:ascii="GHEA Grapalat" w:hAnsi="GHEA Grapalat"/>
        </w:rPr>
        <w:lastRenderedPageBreak/>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случае признания представленных обоснований приемлемыми </w:t>
      </w:r>
      <w:r w:rsidR="00750FFF" w:rsidRPr="00750FFF">
        <w:rPr>
          <w:rFonts w:ascii="GHEA Grapalat" w:hAnsi="GHEA Grapalat"/>
          <w:lang w:val="hy-AM"/>
        </w:rPr>
        <w:lastRenderedPageBreak/>
        <w:t>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C65202" w:rsidRPr="00CB54BD" w:rsidRDefault="00096865" w:rsidP="00CB54B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r w:rsidRPr="009879D2">
        <w:rPr>
          <w:rFonts w:ascii="GHEA Grapalat" w:hAnsi="GHEA Grapalat"/>
          <w:b/>
        </w:rPr>
        <w:t>.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9879D2">
        <w:rPr>
          <w:rStyle w:val="FootnoteReference"/>
          <w:rFonts w:ascii="GHEA Grapalat" w:hAnsi="GHEA Grapalat"/>
          <w:b/>
        </w:rPr>
        <w:footnoteReference w:customMarkFollows="1" w:id="3"/>
        <w:t>6</w:t>
      </w:r>
      <w:r w:rsidRPr="009879D2">
        <w:rPr>
          <w:rFonts w:ascii="GHEA Grapalat" w:hAnsi="GHEA Grapalat"/>
          <w:b/>
        </w:rPr>
        <w:t>.</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Комиссию. Заявка — это предложение, представляемое участником на основании настоящего </w:t>
      </w:r>
      <w:r w:rsidRPr="00995804">
        <w:rPr>
          <w:rFonts w:ascii="GHEA Grapalat" w:hAnsi="GHEA Grapalat"/>
        </w:rPr>
        <w:lastRenderedPageBreak/>
        <w:t>Приглашения.</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9879D2" w:rsidRDefault="00BA4929" w:rsidP="009879D2">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9879D2">
        <w:rPr>
          <w:rFonts w:ascii="GHEA Grapalat" w:hAnsi="GHEA Grapalat"/>
          <w:sz w:val="24"/>
          <w:szCs w:val="24"/>
        </w:rPr>
        <w:t xml:space="preserve">Заявки на процедуру необходимо подать в комиссию по адресу </w:t>
      </w:r>
      <w:r w:rsidR="009879D2" w:rsidRPr="00F46439">
        <w:rPr>
          <w:rFonts w:ascii="GHEA Grapalat" w:hAnsi="GHEA Grapalat"/>
          <w:b/>
          <w:sz w:val="24"/>
          <w:szCs w:val="24"/>
          <w:lang w:bidi="ar-SA"/>
        </w:rPr>
        <w:t>Котайкский марз, Гарни, Шаумян 4</w:t>
      </w:r>
      <w:r w:rsidR="009879D2">
        <w:rPr>
          <w:rFonts w:ascii="GHEA Grapalat" w:hAnsi="GHEA Grapalat"/>
          <w:sz w:val="24"/>
          <w:szCs w:val="24"/>
        </w:rPr>
        <w:t xml:space="preserve"> не позднее, чем </w:t>
      </w:r>
      <w:r w:rsidR="009879D2">
        <w:rPr>
          <w:rFonts w:ascii="GHEA Grapalat" w:hAnsi="GHEA Grapalat"/>
          <w:b/>
          <w:sz w:val="24"/>
          <w:szCs w:val="24"/>
        </w:rPr>
        <w:t>10:00 часов  41</w:t>
      </w:r>
      <w:r w:rsidR="009879D2" w:rsidRPr="005040F2">
        <w:rPr>
          <w:rFonts w:ascii="GHEA Grapalat" w:hAnsi="GHEA Grapalat"/>
          <w:b/>
          <w:sz w:val="24"/>
          <w:szCs w:val="24"/>
        </w:rPr>
        <w:t>-го</w:t>
      </w:r>
      <w:r w:rsidR="009879D2">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9879D2" w:rsidRPr="009879D2">
        <w:rPr>
          <w:rFonts w:ascii="GHEA Grapalat" w:hAnsi="GHEA Grapalat"/>
          <w:b/>
          <w:sz w:val="24"/>
          <w:szCs w:val="24"/>
          <w:u w:val="single"/>
          <w:lang w:bidi="ar-SA"/>
        </w:rPr>
        <w:t xml:space="preserve"> </w:t>
      </w:r>
      <w:r w:rsidR="009879D2" w:rsidRPr="00F508E5">
        <w:rPr>
          <w:rFonts w:ascii="GHEA Grapalat" w:hAnsi="GHEA Grapalat"/>
          <w:b/>
          <w:sz w:val="24"/>
          <w:szCs w:val="24"/>
          <w:u w:val="single"/>
          <w:lang w:bidi="ar-SA"/>
        </w:rPr>
        <w:t>Р. Асатрян</w:t>
      </w:r>
      <w:r w:rsidR="009879D2">
        <w:rPr>
          <w:rFonts w:ascii="GHEA Grapalat" w:hAnsi="GHEA Grapalat"/>
        </w:rPr>
        <w:t>.</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w:t>
      </w:r>
      <w:r w:rsidRPr="006259BB">
        <w:rPr>
          <w:rFonts w:ascii="GHEA Grapalat" w:hAnsi="GHEA Grapalat"/>
          <w:sz w:val="24"/>
          <w:szCs w:val="24"/>
        </w:rPr>
        <w:lastRenderedPageBreak/>
        <w:t xml:space="preserve">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r>
        <w:rPr>
          <w:rFonts w:ascii="GHEA Grapalat" w:hAnsi="GHEA Grapalat"/>
        </w:rPr>
        <w:lastRenderedPageBreak/>
        <w:t>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9879D2" w:rsidRDefault="0062795D" w:rsidP="00B46D58">
      <w:pPr>
        <w:widowControl w:val="0"/>
        <w:tabs>
          <w:tab w:val="left" w:pos="1134"/>
        </w:tabs>
        <w:spacing w:after="160"/>
        <w:ind w:firstLine="567"/>
        <w:jc w:val="both"/>
        <w:rPr>
          <w:rFonts w:ascii="GHEA Grapalat" w:hAnsi="GHEA Grapalat"/>
          <w:b/>
        </w:rPr>
      </w:pPr>
      <w:r w:rsidRPr="009879D2">
        <w:rPr>
          <w:rFonts w:ascii="GHEA Grapalat" w:hAnsi="GHEA Grapalat"/>
          <w:b/>
        </w:rPr>
        <w:t>3</w:t>
      </w:r>
      <w:r w:rsidR="00E326DD" w:rsidRPr="009879D2">
        <w:rPr>
          <w:rFonts w:ascii="GHEA Grapalat" w:hAnsi="GHEA Grapalat"/>
          <w:b/>
        </w:rPr>
        <w:t>)обеспечение заявки</w:t>
      </w:r>
      <w:r w:rsidR="0067389F" w:rsidRPr="009879D2">
        <w:rPr>
          <w:rFonts w:ascii="GHEA Grapalat" w:hAnsi="GHEA Grapalat"/>
          <w:b/>
        </w:rPr>
        <w:t xml:space="preserve">- </w:t>
      </w:r>
      <w:r w:rsidR="00E326DD" w:rsidRPr="009879D2">
        <w:rPr>
          <w:rFonts w:ascii="GHEA Grapalat" w:hAnsi="GHEA Grapalat"/>
          <w:b/>
        </w:rPr>
        <w:t>в форме наличных денег или банковской гарантии</w:t>
      </w:r>
      <w:r w:rsidR="0067389F" w:rsidRPr="009879D2">
        <w:rPr>
          <w:rFonts w:ascii="GHEA Grapalat" w:hAnsi="GHEA Grapalat"/>
          <w:b/>
        </w:rPr>
        <w:t xml:space="preserve">. </w:t>
      </w:r>
      <w:r w:rsidR="006650C4" w:rsidRPr="009879D2">
        <w:rPr>
          <w:rStyle w:val="FootnoteReference"/>
          <w:rFonts w:ascii="GHEA Grapalat" w:hAnsi="GHEA Grapalat"/>
          <w:b/>
        </w:rPr>
        <w:footnoteReference w:customMarkFollows="1" w:id="4"/>
        <w:t>7</w:t>
      </w:r>
    </w:p>
    <w:p w:rsidR="005F2C25" w:rsidRPr="009879D2" w:rsidRDefault="0062795D" w:rsidP="005F2C25">
      <w:pPr>
        <w:pStyle w:val="norm"/>
        <w:widowControl w:val="0"/>
        <w:tabs>
          <w:tab w:val="left" w:pos="1134"/>
        </w:tabs>
        <w:spacing w:after="160" w:line="360" w:lineRule="auto"/>
        <w:ind w:firstLine="567"/>
        <w:rPr>
          <w:rFonts w:ascii="GHEA Grapalat" w:hAnsi="GHEA Grapalat"/>
          <w:b/>
          <w:sz w:val="24"/>
          <w:szCs w:val="24"/>
        </w:rPr>
      </w:pPr>
      <w:r w:rsidRPr="009879D2">
        <w:rPr>
          <w:rFonts w:ascii="GHEA Grapalat" w:hAnsi="GHEA Grapalat"/>
          <w:b/>
          <w:sz w:val="24"/>
          <w:szCs w:val="24"/>
        </w:rPr>
        <w:lastRenderedPageBreak/>
        <w:t>4)</w:t>
      </w:r>
      <w:r w:rsidR="007014DE" w:rsidRPr="009879D2">
        <w:rPr>
          <w:rFonts w:ascii="GHEA Grapalat" w:hAnsi="GHEA Grapalat"/>
          <w:b/>
          <w:sz w:val="24"/>
          <w:szCs w:val="24"/>
        </w:rPr>
        <w:t xml:space="preserve"> </w:t>
      </w:r>
      <w:r w:rsidR="00BD4B37" w:rsidRPr="009879D2">
        <w:rPr>
          <w:rFonts w:ascii="GHEA Grapalat" w:hAnsi="GHEA Grapalat"/>
          <w:b/>
          <w:sz w:val="24"/>
          <w:szCs w:val="24"/>
        </w:rPr>
        <w:t>п</w:t>
      </w:r>
      <w:r w:rsidR="00F55752" w:rsidRPr="009879D2">
        <w:rPr>
          <w:rFonts w:ascii="GHEA Grapalat" w:hAnsi="GHEA Grapalat"/>
          <w:b/>
          <w:sz w:val="24"/>
          <w:szCs w:val="24"/>
        </w:rPr>
        <w:t>ри закупке строительных работ:</w:t>
      </w:r>
    </w:p>
    <w:p w:rsidR="004678B4" w:rsidRPr="009879D2" w:rsidRDefault="008404E2" w:rsidP="008404E2">
      <w:pPr>
        <w:ind w:firstLine="567"/>
        <w:jc w:val="both"/>
        <w:rPr>
          <w:rFonts w:ascii="GHEA Grapalat" w:hAnsi="GHEA Grapalat"/>
          <w:b/>
        </w:rPr>
      </w:pPr>
      <w:r w:rsidRPr="009879D2">
        <w:rPr>
          <w:rFonts w:ascii="GHEA Grapalat" w:hAnsi="GHEA Grapalat"/>
          <w:b/>
        </w:rPr>
        <w:t>- у</w:t>
      </w:r>
      <w:r w:rsidR="007A40C1" w:rsidRPr="009879D2">
        <w:rPr>
          <w:rFonts w:ascii="GHEA Grapalat" w:hAnsi="GHEA Grapalat"/>
          <w:b/>
        </w:rPr>
        <w:t>твержденн</w:t>
      </w:r>
      <w:r w:rsidR="00424E1F" w:rsidRPr="009879D2">
        <w:rPr>
          <w:rFonts w:ascii="GHEA Grapalat" w:hAnsi="GHEA Grapalat"/>
          <w:b/>
        </w:rPr>
        <w:t>ую</w:t>
      </w:r>
      <w:r w:rsidR="007A40C1" w:rsidRPr="009879D2">
        <w:rPr>
          <w:rFonts w:ascii="GHEA Grapalat" w:hAnsi="GHEA Grapalat"/>
          <w:b/>
        </w:rPr>
        <w:t xml:space="preserve"> им</w:t>
      </w:r>
      <w:r w:rsidR="00424E1F" w:rsidRPr="009879D2">
        <w:rPr>
          <w:rFonts w:ascii="GHEA Grapalat" w:hAnsi="GHEA Grapalat"/>
          <w:b/>
        </w:rPr>
        <w:t xml:space="preserve">, заполненную </w:t>
      </w:r>
      <w:r w:rsidR="00EF25F5" w:rsidRPr="009879D2">
        <w:rPr>
          <w:rFonts w:ascii="GHEA Grapalat" w:hAnsi="GHEA Grapalat"/>
          <w:b/>
        </w:rPr>
        <w:t>объемн</w:t>
      </w:r>
      <w:r w:rsidR="00FD1288" w:rsidRPr="009879D2">
        <w:rPr>
          <w:rFonts w:ascii="GHEA Grapalat" w:hAnsi="GHEA Grapalat"/>
          <w:b/>
        </w:rPr>
        <w:t>ую</w:t>
      </w:r>
      <w:r w:rsidR="00EF25F5" w:rsidRPr="009879D2">
        <w:rPr>
          <w:rFonts w:ascii="GHEA Grapalat" w:hAnsi="GHEA Grapalat"/>
          <w:b/>
        </w:rPr>
        <w:t xml:space="preserve"> ведомость-</w:t>
      </w:r>
      <w:r w:rsidR="00F26B08" w:rsidRPr="009879D2">
        <w:rPr>
          <w:rFonts w:ascii="GHEA Grapalat" w:hAnsi="GHEA Grapalat"/>
          <w:b/>
        </w:rPr>
        <w:t>смет</w:t>
      </w:r>
      <w:r w:rsidR="00424E1F" w:rsidRPr="009879D2">
        <w:rPr>
          <w:rFonts w:ascii="GHEA Grapalat" w:hAnsi="GHEA Grapalat"/>
          <w:b/>
        </w:rPr>
        <w:t>у</w:t>
      </w:r>
      <w:r w:rsidR="00F26B08" w:rsidRPr="009879D2">
        <w:rPr>
          <w:rFonts w:ascii="GHEA Grapalat" w:hAnsi="GHEA Grapalat"/>
          <w:b/>
        </w:rPr>
        <w:t xml:space="preserve">, </w:t>
      </w:r>
      <w:r w:rsidR="00F57E8E" w:rsidRPr="009879D2">
        <w:rPr>
          <w:rFonts w:ascii="GHEA Grapalat" w:hAnsi="GHEA Grapalat"/>
          <w:b/>
        </w:rPr>
        <w:t>с учетом</w:t>
      </w:r>
      <w:r w:rsidR="00311C27" w:rsidRPr="009879D2">
        <w:rPr>
          <w:rFonts w:ascii="GHEA Grapalat" w:hAnsi="GHEA Grapalat"/>
          <w:b/>
        </w:rPr>
        <w:t xml:space="preserve"> </w:t>
      </w:r>
      <w:r w:rsidR="00424E1F" w:rsidRPr="009879D2">
        <w:rPr>
          <w:rFonts w:ascii="GHEA Grapalat" w:hAnsi="GHEA Grapalat"/>
          <w:b/>
        </w:rPr>
        <w:t xml:space="preserve">приложенной к данному приглашению объемной </w:t>
      </w:r>
      <w:r w:rsidR="00BA6FB2" w:rsidRPr="009879D2">
        <w:rPr>
          <w:rFonts w:ascii="GHEA Grapalat" w:hAnsi="GHEA Grapalat"/>
          <w:b/>
        </w:rPr>
        <w:t>спецификации</w:t>
      </w:r>
      <w:r w:rsidR="00424E1F" w:rsidRPr="009879D2">
        <w:rPr>
          <w:rFonts w:ascii="GHEA Grapalat" w:hAnsi="GHEA Grapalat"/>
          <w:b/>
        </w:rPr>
        <w:t xml:space="preserve"> по разделам работ, с указанием </w:t>
      </w:r>
      <w:r w:rsidR="004678B4" w:rsidRPr="009879D2">
        <w:rPr>
          <w:rFonts w:ascii="GHEA Grapalat" w:hAnsi="GHEA Grapalat"/>
          <w:b/>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9879D2">
        <w:rPr>
          <w:rFonts w:ascii="GHEA Grapalat" w:hAnsi="GHEA Grapalat"/>
          <w:b/>
        </w:rPr>
        <w:t>спецификации</w:t>
      </w:r>
      <w:r w:rsidR="004678B4" w:rsidRPr="009879D2">
        <w:rPr>
          <w:rFonts w:ascii="GHEA Grapalat" w:hAnsi="GHEA Grapalat"/>
          <w:b/>
        </w:rPr>
        <w:t>, приложенной к настоящей конкурсной документации. Разделы работ не могут быть искусственно объединены или разъедены.</w:t>
      </w:r>
    </w:p>
    <w:p w:rsidR="00BA6FB2" w:rsidRPr="009879D2" w:rsidRDefault="00BA6FB2" w:rsidP="008404E2">
      <w:pPr>
        <w:ind w:firstLine="567"/>
        <w:jc w:val="both"/>
        <w:rPr>
          <w:rFonts w:ascii="GHEA Grapalat" w:hAnsi="GHEA Grapalat"/>
          <w:b/>
        </w:rPr>
      </w:pP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87A1B" w:rsidRPr="009879D2" w:rsidRDefault="00721677" w:rsidP="009879D2">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w:t>
      </w:r>
      <w:r>
        <w:rPr>
          <w:rFonts w:ascii="GHEA Grapalat" w:hAnsi="GHEA Grapalat" w:cs="Sylfaen"/>
          <w:sz w:val="24"/>
          <w:szCs w:val="24"/>
        </w:rPr>
        <w:lastRenderedPageBreak/>
        <w:t>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Pr="009879D2" w:rsidRDefault="00333B85" w:rsidP="009879D2">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w:t>
      </w:r>
      <w:r w:rsidRPr="009044F1">
        <w:rPr>
          <w:rFonts w:ascii="GHEA Grapalat" w:hAnsi="GHEA Grapalat"/>
          <w:sz w:val="24"/>
          <w:szCs w:val="24"/>
        </w:rPr>
        <w:lastRenderedPageBreak/>
        <w:t xml:space="preserve">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 xml:space="preserve">в суммах, заполненных буквами в графах ценового </w:t>
      </w:r>
      <w:r w:rsidRPr="0048059F">
        <w:rPr>
          <w:rFonts w:ascii="GHEA Grapalat" w:hAnsi="GHEA Grapalat"/>
          <w:sz w:val="24"/>
          <w:szCs w:val="24"/>
        </w:rPr>
        <w:lastRenderedPageBreak/>
        <w:t>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CB54BD" w:rsidRDefault="00220C7C" w:rsidP="00CB54BD">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94FA9" w:rsidRDefault="001578D4" w:rsidP="00A94FA9">
      <w:pPr>
        <w:widowControl w:val="0"/>
        <w:spacing w:after="160"/>
        <w:ind w:firstLine="567"/>
        <w:jc w:val="both"/>
        <w:rPr>
          <w:ins w:id="2" w:author="Vardan" w:date="2022-10-29T23: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w:t>
      </w:r>
      <w:r w:rsidRPr="00CB54BD">
        <w:rPr>
          <w:rFonts w:ascii="GHEA Grapalat" w:hAnsi="GHEA Grapalat"/>
          <w:b/>
        </w:rPr>
        <w:lastRenderedPageBreak/>
        <w:t>"900008000466"</w:t>
      </w:r>
      <w:r w:rsidRPr="009044F1">
        <w:rPr>
          <w:rFonts w:ascii="GHEA Grapalat" w:hAnsi="GHEA Grapalat"/>
        </w:rPr>
        <w:t xml:space="preserve">,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w:t>
      </w:r>
      <w:r w:rsidRPr="00430362">
        <w:rPr>
          <w:rFonts w:ascii="GHEA Grapalat" w:hAnsi="GHEA Grapalat"/>
        </w:rPr>
        <w:lastRenderedPageBreak/>
        <w:t xml:space="preserve">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 xml:space="preserve">участник лишается права на заключение договора </w:t>
      </w:r>
      <w:r w:rsidR="00AF342E" w:rsidRPr="00D667DA">
        <w:rPr>
          <w:rFonts w:ascii="GHEA Grapalat" w:hAnsi="GHEA Grapalat"/>
        </w:rPr>
        <w:lastRenderedPageBreak/>
        <w:t>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FootnoteReference"/>
        </w:rPr>
        <w:footnoteReference w:customMarkFollows="1" w:id="5"/>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 xml:space="preserve">нарушил обязательство, взятое на себя в рамках </w:t>
      </w:r>
      <w:r w:rsidRPr="009044F1">
        <w:rPr>
          <w:rFonts w:ascii="GHEA Grapalat" w:hAnsi="GHEA Grapalat"/>
        </w:rPr>
        <w:lastRenderedPageBreak/>
        <w:t>процесса закупки, что привело к прекращению дальнейшего участия данного участника в процессе;</w:t>
      </w:r>
    </w:p>
    <w:p w:rsidR="00A42E71" w:rsidRPr="00F96FFA" w:rsidRDefault="00283198" w:rsidP="00B46D58">
      <w:pPr>
        <w:widowControl w:val="0"/>
        <w:tabs>
          <w:tab w:val="left" w:pos="1134"/>
        </w:tabs>
        <w:spacing w:after="160"/>
        <w:ind w:firstLine="567"/>
        <w:jc w:val="both"/>
        <w:rPr>
          <w:rFonts w:ascii="GHEA Grapalat" w:hAnsi="GHEA Grapalat" w:cs="Sylfaen"/>
          <w:b/>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F96FFA" w:rsidRPr="00F96FFA">
        <w:rPr>
          <w:rFonts w:ascii="GHEA Grapalat" w:hAnsi="GHEA Grapalat" w:cs="Sylfaen"/>
          <w:b/>
          <w:lang w:val="af-ZA" w:eastAsia="en-US" w:bidi="ar-SA"/>
        </w:rPr>
        <w:t>120</w:t>
      </w:r>
      <w:r w:rsidR="00F96FFA" w:rsidRPr="00F96FFA">
        <w:rPr>
          <w:rFonts w:ascii="Courier New" w:hAnsi="Courier New" w:cs="Courier New"/>
          <w:b/>
        </w:rPr>
        <w:t> </w:t>
      </w:r>
      <w:r w:rsidR="00F96FFA" w:rsidRPr="00F96FFA">
        <w:rPr>
          <w:rFonts w:ascii="GHEA Grapalat" w:hAnsi="GHEA Grapalat"/>
          <w:b/>
        </w:rPr>
        <w:t xml:space="preserve">(сто двадцать) </w:t>
      </w:r>
      <w:r w:rsidRPr="00F96FFA">
        <w:rPr>
          <w:rFonts w:ascii="GHEA Grapalat" w:hAnsi="GHEA Grapalat"/>
          <w:b/>
        </w:rPr>
        <w:t xml:space="preserve"> </w:t>
      </w:r>
      <w:r w:rsidR="00F80761" w:rsidRPr="00F96FFA">
        <w:rPr>
          <w:rFonts w:ascii="GHEA Grapalat" w:hAnsi="GHEA Grapalat"/>
          <w:b/>
        </w:rPr>
        <w:t xml:space="preserve">рабочих </w:t>
      </w:r>
      <w:r w:rsidRPr="00F96FFA">
        <w:rPr>
          <w:rFonts w:ascii="GHEA Grapalat" w:hAnsi="GHEA Grapalat"/>
          <w:b/>
        </w:rPr>
        <w:t xml:space="preserve">дней со дня подачи заявки. </w:t>
      </w:r>
      <w:r w:rsidR="00057418" w:rsidRPr="00F96FFA">
        <w:rPr>
          <w:rFonts w:ascii="GHEA Grapalat" w:hAnsi="GHEA Grapalat"/>
          <w:b/>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 xml:space="preserve">беспечение заявки или представленное </w:t>
      </w:r>
      <w:r w:rsidRPr="007C1F83">
        <w:rPr>
          <w:rFonts w:ascii="GHEA Grapalat" w:hAnsi="GHEA Grapalat"/>
        </w:rPr>
        <w:lastRenderedPageBreak/>
        <w:t>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546C6B" w:rsidRPr="00B51F5D" w:rsidRDefault="00FD2748" w:rsidP="00546C6B">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546C6B" w:rsidRPr="00D07367">
        <w:rPr>
          <w:rFonts w:ascii="GHEA Grapalat" w:hAnsi="GHEA Grapalat"/>
          <w:sz w:val="24"/>
          <w:szCs w:val="24"/>
        </w:rPr>
        <w:tab/>
      </w:r>
      <w:r w:rsidR="00546C6B" w:rsidRPr="009F3DC7">
        <w:rPr>
          <w:rFonts w:ascii="GHEA Grapalat" w:hAnsi="GHEA Grapalat"/>
          <w:sz w:val="24"/>
          <w:szCs w:val="24"/>
        </w:rPr>
        <w:t xml:space="preserve">Вскрытие заявок произойдет </w:t>
      </w:r>
      <w:r w:rsidR="00546C6B" w:rsidRPr="002B605C">
        <w:rPr>
          <w:rFonts w:ascii="GHEA Grapalat" w:hAnsi="GHEA Grapalat"/>
          <w:sz w:val="24"/>
          <w:szCs w:val="24"/>
        </w:rPr>
        <w:t xml:space="preserve">на заседании комиссии по вскрытию заявок </w:t>
      </w:r>
      <w:r w:rsidR="00546C6B" w:rsidRPr="009F3DC7">
        <w:rPr>
          <w:rFonts w:ascii="GHEA Grapalat" w:hAnsi="GHEA Grapalat"/>
          <w:sz w:val="24"/>
          <w:szCs w:val="24"/>
        </w:rPr>
        <w:t xml:space="preserve">на </w:t>
      </w:r>
      <w:r w:rsidR="00546C6B">
        <w:rPr>
          <w:rFonts w:ascii="GHEA Grapalat" w:hAnsi="GHEA Grapalat"/>
          <w:b/>
          <w:sz w:val="24"/>
          <w:szCs w:val="24"/>
        </w:rPr>
        <w:t>41</w:t>
      </w:r>
      <w:r w:rsidR="00546C6B" w:rsidRPr="00611B7E">
        <w:rPr>
          <w:rFonts w:ascii="GHEA Grapalat" w:hAnsi="GHEA Grapalat"/>
          <w:b/>
          <w:sz w:val="24"/>
          <w:szCs w:val="24"/>
        </w:rPr>
        <w:t>-ый день в 10:00 со</w:t>
      </w:r>
      <w:r w:rsidR="00546C6B">
        <w:rPr>
          <w:rFonts w:ascii="GHEA Grapalat" w:hAnsi="GHEA Grapalat"/>
          <w:sz w:val="24"/>
          <w:szCs w:val="24"/>
        </w:rPr>
        <w:t xml:space="preserve"> дня опубликования </w:t>
      </w:r>
      <w:r w:rsidR="00546C6B" w:rsidRPr="00C765E3">
        <w:rPr>
          <w:rFonts w:ascii="GHEA Grapalat" w:hAnsi="GHEA Grapalat"/>
          <w:sz w:val="24"/>
          <w:szCs w:val="24"/>
        </w:rPr>
        <w:t>в бюллетене</w:t>
      </w:r>
      <w:r w:rsidR="00546C6B">
        <w:rPr>
          <w:rFonts w:ascii="GHEA Grapalat" w:hAnsi="GHEA Grapalat"/>
          <w:sz w:val="24"/>
          <w:szCs w:val="24"/>
        </w:rPr>
        <w:t xml:space="preserve"> </w:t>
      </w:r>
      <w:r w:rsidR="00546C6B" w:rsidRPr="009F3DC7">
        <w:rPr>
          <w:rFonts w:ascii="GHEA Grapalat" w:hAnsi="GHEA Grapalat"/>
          <w:sz w:val="24"/>
          <w:szCs w:val="24"/>
        </w:rPr>
        <w:t>объявления и приг</w:t>
      </w:r>
      <w:r w:rsidR="00546C6B">
        <w:rPr>
          <w:rFonts w:ascii="GHEA Grapalat" w:hAnsi="GHEA Grapalat"/>
          <w:sz w:val="24"/>
          <w:szCs w:val="24"/>
        </w:rPr>
        <w:t>лашения на настоящую процедуру.</w:t>
      </w:r>
    </w:p>
    <w:p w:rsidR="000E21F2" w:rsidRPr="00546C6B" w:rsidRDefault="000E21F2" w:rsidP="00546C6B">
      <w:pPr>
        <w:pStyle w:val="BodyTextIndent2"/>
        <w:widowControl w:val="0"/>
        <w:tabs>
          <w:tab w:val="left" w:pos="1134"/>
        </w:tabs>
        <w:spacing w:after="160" w:line="240" w:lineRule="auto"/>
        <w:ind w:firstLine="567"/>
        <w:rPr>
          <w:rFonts w:ascii="GHEA Grapalat" w:hAnsi="GHEA Grapalat"/>
          <w:sz w:val="24"/>
          <w:szCs w:val="24"/>
        </w:rPr>
      </w:pPr>
      <w:r w:rsidRPr="00546C6B">
        <w:rPr>
          <w:rFonts w:ascii="GHEA Grapalat" w:hAnsi="GHEA Grapalat"/>
          <w:sz w:val="24"/>
          <w:szCs w:val="24"/>
        </w:rPr>
        <w:t>На заседании по вскрытию</w:t>
      </w:r>
      <w:r w:rsidR="004411C1" w:rsidRPr="00546C6B">
        <w:rPr>
          <w:rFonts w:ascii="GHEA Grapalat" w:hAnsi="GHEA Grapalat"/>
          <w:sz w:val="24"/>
          <w:szCs w:val="24"/>
        </w:rPr>
        <w:t xml:space="preserve"> и оценке</w:t>
      </w:r>
      <w:r w:rsidRPr="00546C6B">
        <w:rPr>
          <w:rFonts w:ascii="GHEA Grapalat" w:hAnsi="GHEA Grapalat"/>
          <w:sz w:val="24"/>
          <w:szCs w:val="24"/>
        </w:rPr>
        <w:t xml:space="preserve"> заявок:</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 xml:space="preserve">после передачи председателю (председательствующему на заседании) документов, указанных в подпункте </w:t>
      </w:r>
      <w:r>
        <w:rPr>
          <w:rFonts w:ascii="GHEA Grapalat" w:hAnsi="GHEA Grapalat"/>
        </w:rPr>
        <w:lastRenderedPageBreak/>
        <w:t>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546C6B">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w:t>
      </w:r>
      <w:r w:rsidRPr="009044F1">
        <w:rPr>
          <w:rFonts w:ascii="GHEA Grapalat" w:hAnsi="GHEA Grapalat"/>
          <w:i w:val="0"/>
          <w:sz w:val="24"/>
          <w:szCs w:val="24"/>
        </w:rPr>
        <w:lastRenderedPageBreak/>
        <w:t xml:space="preserve">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546C6B" w:rsidRPr="00675D8D">
        <w:rPr>
          <w:rFonts w:ascii="GHEA Grapalat" w:hAnsi="GHEA Grapalat"/>
          <w:b/>
          <w:i w:val="0"/>
          <w:sz w:val="24"/>
          <w:szCs w:val="24"/>
        </w:rPr>
        <w:t>по курсу, установленному Центральным банком того дня</w:t>
      </w:r>
      <w:r w:rsidR="00546C6B">
        <w:rPr>
          <w:rFonts w:ascii="GHEA Grapalat" w:hAnsi="GHEA Grapalat"/>
          <w:i w:val="0"/>
          <w:sz w:val="24"/>
          <w:szCs w:val="24"/>
        </w:rPr>
        <w:t>.</w:t>
      </w:r>
      <w:r w:rsidR="00546C6B">
        <w:rPr>
          <w:rStyle w:val="FootnoteReference"/>
          <w:rFonts w:ascii="GHEA Grapalat" w:hAnsi="GHEA Grapalat"/>
          <w:i w:val="0"/>
          <w:sz w:val="24"/>
          <w:szCs w:val="24"/>
        </w:rPr>
        <w:footnoteReference w:customMarkFollows="1" w:id="6"/>
        <w:t>10</w:t>
      </w:r>
      <w:r w:rsidR="00546C6B">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w:t>
      </w:r>
      <w:r w:rsidR="00C666AD" w:rsidRPr="00334F26">
        <w:rPr>
          <w:rFonts w:ascii="GHEA Grapalat" w:hAnsi="GHEA Grapalat"/>
          <w:sz w:val="24"/>
          <w:szCs w:val="24"/>
        </w:rPr>
        <w:lastRenderedPageBreak/>
        <w:t>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546C6B" w:rsidRDefault="009B6D58" w:rsidP="00546C6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w:t>
      </w:r>
      <w:r w:rsidRPr="002F249D">
        <w:rPr>
          <w:rFonts w:ascii="GHEA Grapalat" w:hAnsi="GHEA Grapalat"/>
          <w:sz w:val="24"/>
          <w:szCs w:val="24"/>
        </w:rPr>
        <w:lastRenderedPageBreak/>
        <w:t xml:space="preserve">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w:t>
      </w:r>
      <w:r w:rsidRPr="00522932">
        <w:rPr>
          <w:rFonts w:ascii="GHEA Grapalat" w:hAnsi="GHEA Grapalat"/>
          <w:sz w:val="24"/>
          <w:szCs w:val="24"/>
        </w:rPr>
        <w:lastRenderedPageBreak/>
        <w:t xml:space="preserve">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xml:space="preserve">. настоящего приглашения, то его заявка оценивается </w:t>
      </w:r>
      <w:r w:rsidRPr="009044F1">
        <w:rPr>
          <w:rFonts w:ascii="GHEA Grapalat" w:hAnsi="GHEA Grapalat"/>
          <w:sz w:val="24"/>
          <w:szCs w:val="24"/>
        </w:rPr>
        <w:lastRenderedPageBreak/>
        <w:t>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lastRenderedPageBreak/>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875295" w:rsidRPr="00110330">
        <w:t xml:space="preserve"> </w:t>
      </w:r>
      <w:r w:rsidR="00875295"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w:t>
      </w:r>
      <w:r w:rsidR="00875295" w:rsidRPr="00110330">
        <w:rPr>
          <w:rFonts w:ascii="GHEA Grapalat" w:hAnsi="GHEA Grapalat"/>
        </w:rPr>
        <w:lastRenderedPageBreak/>
        <w:t>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по состоянию на день истечения срока представления решения уполномоченному органу, предусмотренного </w:t>
      </w:r>
      <w:r w:rsidRPr="00110330">
        <w:rPr>
          <w:rFonts w:ascii="GHEA Grapalat" w:hAnsi="GHEA Grapalat"/>
        </w:rPr>
        <w:lastRenderedPageBreak/>
        <w:t>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3" w:author="Vardan" w:date="2022-10-29T23:16:00Z"/>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w:t>
      </w:r>
      <w:r w:rsidR="00904B1C" w:rsidRPr="00EB2758">
        <w:rPr>
          <w:rFonts w:ascii="GHEA Grapalat" w:hAnsi="GHEA Grapalat" w:cs="Sylfaen"/>
        </w:rPr>
        <w:lastRenderedPageBreak/>
        <w:t>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w:t>
      </w:r>
      <w:r w:rsidR="00A74478" w:rsidRPr="00A74478">
        <w:rPr>
          <w:rFonts w:ascii="GHEA Grapalat" w:hAnsi="GHEA Grapalat"/>
          <w:sz w:val="24"/>
          <w:szCs w:val="24"/>
        </w:rPr>
        <w:lastRenderedPageBreak/>
        <w:t>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отправляет сведения (документы) в воспроизведенном (отсканированном) с утвержденного </w:t>
      </w:r>
      <w:r w:rsidRPr="009044F1">
        <w:rPr>
          <w:rFonts w:ascii="GHEA Grapalat" w:hAnsi="GHEA Grapalat"/>
        </w:rPr>
        <w:lastRenderedPageBreak/>
        <w:t>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w:t>
      </w:r>
      <w:r w:rsidRPr="009044F1">
        <w:rPr>
          <w:rFonts w:ascii="GHEA Grapalat" w:hAnsi="GHEA Grapalat"/>
          <w:sz w:val="24"/>
          <w:szCs w:val="24"/>
        </w:rPr>
        <w:lastRenderedPageBreak/>
        <w:t>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w:t>
      </w:r>
      <w:r w:rsidRPr="009044F1">
        <w:rPr>
          <w:rFonts w:ascii="GHEA Grapalat" w:hAnsi="GHEA Grapalat"/>
          <w:sz w:val="24"/>
          <w:szCs w:val="24"/>
        </w:rPr>
        <w:lastRenderedPageBreak/>
        <w:t>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00546C6B" w:rsidRPr="00546C6B">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w:t>
      </w:r>
      <w:r w:rsidRPr="00A835E3">
        <w:rPr>
          <w:rFonts w:ascii="GHEA Grapalat" w:hAnsi="GHEA Grapalat"/>
          <w:sz w:val="24"/>
          <w:szCs w:val="24"/>
        </w:rPr>
        <w:lastRenderedPageBreak/>
        <w:t>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w:t>
      </w:r>
      <w:r w:rsidR="00645866" w:rsidRPr="00645866">
        <w:rPr>
          <w:rFonts w:ascii="GHEA Grapalat" w:hAnsi="GHEA Grapalat"/>
        </w:rPr>
        <w:lastRenderedPageBreak/>
        <w:t xml:space="preserve">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w:t>
      </w:r>
      <w:r w:rsidRPr="009044F1">
        <w:rPr>
          <w:rFonts w:ascii="GHEA Grapalat" w:hAnsi="GHEA Grapalat"/>
        </w:rPr>
        <w:lastRenderedPageBreak/>
        <w:t>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w:t>
      </w:r>
      <w:r w:rsidR="00813D84" w:rsidRPr="00681C1F">
        <w:rPr>
          <w:rFonts w:ascii="GHEA Grapalat" w:hAnsi="GHEA Grapalat"/>
          <w:color w:val="000000" w:themeColor="text1"/>
        </w:rPr>
        <w:lastRenderedPageBreak/>
        <w:t>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093035" w:rsidRPr="00093035">
        <w:rPr>
          <w:rFonts w:ascii="GHEA Grapalat" w:hAnsi="GHEA Grapalat"/>
          <w:b/>
        </w:rPr>
        <w:t>30</w:t>
      </w:r>
      <w:r w:rsidR="00FC01CE" w:rsidRPr="00093035">
        <w:rPr>
          <w:rFonts w:ascii="GHEA Grapalat" w:hAnsi="GHEA Grapalat"/>
          <w:b/>
        </w:rPr>
        <w:t xml:space="preserve"> процентам от цены закупки работ закупаемых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 xml:space="preserve">Обеспечение квалификации представляется в виде </w:t>
      </w:r>
      <w:r w:rsidR="00093035" w:rsidRPr="001647D2">
        <w:rPr>
          <w:rFonts w:ascii="GHEA Grapalat" w:hAnsi="GHEA Grapalat"/>
        </w:rPr>
        <w:t xml:space="preserve">банковской </w:t>
      </w:r>
      <w:r w:rsidR="00093035" w:rsidRPr="000E082A">
        <w:rPr>
          <w:rFonts w:ascii="GHEA Grapalat" w:hAnsi="GHEA Grapalat"/>
          <w:b/>
        </w:rPr>
        <w:t>гарантии (Приложение 4)</w:t>
      </w:r>
      <w:r w:rsidR="008A3CE7" w:rsidRPr="000E082A">
        <w:rPr>
          <w:rFonts w:ascii="GHEA Grapalat" w:hAnsi="GHEA Grapalat"/>
          <w:b/>
        </w:rPr>
        <w:t xml:space="preserve"> или наличных денег, или гарантий, предоставленных банками.</w:t>
      </w:r>
      <w:r w:rsidR="008A3CE7" w:rsidRPr="003B6812">
        <w:rPr>
          <w:rFonts w:ascii="GHEA Grapalat" w:hAnsi="GHEA Grapalat"/>
        </w:rPr>
        <w:t xml:space="preserve"> Причем  обеспечение должно быть действительны</w:t>
      </w:r>
      <w:r w:rsidR="00093035">
        <w:rPr>
          <w:rFonts w:ascii="GHEA Grapalat" w:hAnsi="GHEA Grapalat"/>
        </w:rPr>
        <w:t>м как минимум включительно до 90</w:t>
      </w:r>
      <w:r w:rsidR="008A3CE7" w:rsidRPr="003B6812">
        <w:rPr>
          <w:rFonts w:ascii="GHEA Grapalat" w:hAnsi="GHEA Grapalat"/>
        </w:rPr>
        <w:t>-го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w:t>
      </w:r>
      <w:r w:rsidR="00706EA3" w:rsidRPr="00BF3E44">
        <w:rPr>
          <w:rFonts w:ascii="GHEA Grapalat" w:hAnsi="GHEA Grapalat"/>
        </w:rPr>
        <w:lastRenderedPageBreak/>
        <w:t xml:space="preserve">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 xml:space="preserve">Обеспечение квалификации, представленное в виде наличных денег, должно быть перечислено на казначейский </w:t>
      </w:r>
      <w:r w:rsidRPr="000E082A">
        <w:rPr>
          <w:rFonts w:ascii="GHEA Grapalat" w:hAnsi="GHEA Grapalat" w:cs="Sylfaen"/>
          <w:b/>
        </w:rPr>
        <w:t>счет «900008000698» открытый</w:t>
      </w:r>
      <w:r w:rsidRPr="00E62C19">
        <w:rPr>
          <w:rFonts w:ascii="GHEA Grapalat" w:hAnsi="GHEA Grapalat" w:cs="Sylfaen"/>
        </w:rPr>
        <w:t xml:space="preserve">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Default="00D2548C" w:rsidP="00D2548C">
      <w:pPr>
        <w:widowControl w:val="0"/>
        <w:tabs>
          <w:tab w:val="left" w:pos="1276"/>
        </w:tabs>
        <w:spacing w:after="160"/>
        <w:ind w:firstLine="567"/>
        <w:jc w:val="both"/>
        <w:rPr>
          <w:ins w:id="4" w:author="Vardan" w:date="2022-10-29T23:19:00Z"/>
          <w:rFonts w:ascii="GHEA Grapalat" w:hAnsi="GHEA Grapalat"/>
        </w:rPr>
      </w:pPr>
      <w:r w:rsidRPr="000E082A">
        <w:rPr>
          <w:rFonts w:ascii="GHEA Grapalat" w:hAnsi="GHEA Grapalat" w:cs="Sylfaen"/>
          <w:b/>
        </w:rPr>
        <w:t xml:space="preserve">Обеспечение квалификации в виде </w:t>
      </w:r>
      <w:r w:rsidR="002D6F33" w:rsidRPr="000E082A">
        <w:rPr>
          <w:rFonts w:ascii="GHEA Grapalat" w:hAnsi="GHEA Grapalat" w:cs="Sylfaen"/>
          <w:b/>
        </w:rPr>
        <w:t xml:space="preserve">банковской </w:t>
      </w:r>
      <w:r w:rsidRPr="000E082A">
        <w:rPr>
          <w:rFonts w:ascii="GHEA Grapalat" w:hAnsi="GHEA Grapalat" w:cs="Sylfaen"/>
          <w:b/>
        </w:rPr>
        <w:t>гарантии отобранный участник представляет согласно приложению 4</w:t>
      </w:r>
      <w:r w:rsidR="00512362" w:rsidRPr="00D50B30">
        <w:rPr>
          <w:rFonts w:ascii="GHEA Grapalat" w:hAnsi="GHEA Grapalat" w:cs="Sylfaen"/>
        </w:rPr>
        <w:t>.</w:t>
      </w:r>
      <w:r w:rsidR="00B71FA8" w:rsidRPr="00D50B30">
        <w:rPr>
          <w:rStyle w:val="FootnoteReference"/>
          <w:rFonts w:ascii="GHEA Grapalat" w:hAnsi="GHEA Grapalat"/>
        </w:rPr>
        <w:footnoteReference w:customMarkFollows="1" w:id="7"/>
        <w:t>12</w:t>
      </w:r>
      <w:r w:rsidR="00A6609C" w:rsidRPr="0027573B">
        <w:rPr>
          <w:rFonts w:ascii="GHEA Grapalat" w:hAnsi="GHEA Grapalat"/>
        </w:rPr>
        <w:t xml:space="preserve"> </w:t>
      </w:r>
    </w:p>
    <w:p w:rsidR="00FF145F" w:rsidRDefault="00FF145F" w:rsidP="000E082A">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w:t>
      </w:r>
      <w:r w:rsidR="00824F95" w:rsidRPr="000E082A">
        <w:rPr>
          <w:rFonts w:ascii="GHEA Grapalat" w:hAnsi="GHEA Grapalat"/>
          <w:b/>
        </w:rPr>
        <w:t>10 процентов</w:t>
      </w:r>
      <w:r w:rsidR="00824F95" w:rsidRPr="001775FE">
        <w:rPr>
          <w:rFonts w:ascii="GHEA Grapalat" w:hAnsi="GHEA Grapalat"/>
        </w:rPr>
        <w:t xml:space="preserve">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sidRPr="000E082A">
        <w:rPr>
          <w:rFonts w:ascii="GHEA Grapalat" w:hAnsi="GHEA Grapalat"/>
          <w:b/>
        </w:rPr>
        <w:t>(Приложение 5)</w:t>
      </w:r>
      <w:r w:rsidR="00375E5E" w:rsidRPr="000E082A">
        <w:rPr>
          <w:rFonts w:ascii="GHEA Grapalat" w:hAnsi="GHEA Grapalat"/>
          <w:b/>
        </w:rPr>
        <w:t xml:space="preserve"> или наличных денег</w:t>
      </w:r>
      <w:r w:rsidR="00C108EE">
        <w:rPr>
          <w:rStyle w:val="FootnoteReference"/>
          <w:rFonts w:ascii="GHEA Grapalat" w:hAnsi="GHEA Grapalat"/>
        </w:rPr>
        <w:footnoteReference w:customMarkFollows="1" w:id="8"/>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w:t>
      </w:r>
      <w:r w:rsidRPr="001775FE">
        <w:rPr>
          <w:rFonts w:ascii="GHEA Grapalat" w:hAnsi="GHEA Grapalat"/>
        </w:rPr>
        <w:lastRenderedPageBreak/>
        <w:t xml:space="preserve">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sidRPr="000E082A">
        <w:rPr>
          <w:rFonts w:ascii="GHEA Grapalat" w:hAnsi="GHEA Grapalat"/>
          <w:b/>
        </w:rPr>
        <w:t>90</w:t>
      </w:r>
      <w:r w:rsidRPr="000E082A">
        <w:rPr>
          <w:rFonts w:ascii="GHEA Grapalat" w:hAnsi="GHEA Grapalat"/>
          <w:b/>
        </w:rPr>
        <w:t>-го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перечислено </w:t>
      </w:r>
      <w:r w:rsidRPr="000E082A">
        <w:rPr>
          <w:rFonts w:ascii="GHEA Grapalat" w:hAnsi="GHEA Grapalat"/>
          <w:b/>
        </w:rPr>
        <w:t>на казначейский счет</w:t>
      </w:r>
      <w:r w:rsidRPr="000E082A">
        <w:rPr>
          <w:rFonts w:ascii="Courier New" w:hAnsi="Courier New" w:cs="Courier New"/>
          <w:b/>
        </w:rPr>
        <w:t> </w:t>
      </w:r>
      <w:r w:rsidRPr="000E082A">
        <w:rPr>
          <w:rFonts w:ascii="GHEA Grapalat" w:hAnsi="GHEA Grapalat"/>
          <w:b/>
        </w:rPr>
        <w:t>"900008000</w:t>
      </w:r>
      <w:r w:rsidR="00B66AB9" w:rsidRPr="000E082A">
        <w:rPr>
          <w:rFonts w:ascii="GHEA Grapalat" w:hAnsi="GHEA Grapalat"/>
          <w:b/>
        </w:rPr>
        <w:t>66</w:t>
      </w:r>
      <w:r w:rsidRPr="000E082A">
        <w:rPr>
          <w:rFonts w:ascii="GHEA Grapalat" w:hAnsi="GHEA Grapalat"/>
          <w:b/>
        </w:rPr>
        <w:t>4"</w:t>
      </w:r>
      <w:r w:rsidRPr="009044F1">
        <w:rPr>
          <w:rFonts w:ascii="GHEA Grapalat" w:hAnsi="GHEA Grapalat"/>
        </w:rPr>
        <w:t>,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w:t>
      </w:r>
      <w:r w:rsidR="0076763C" w:rsidRPr="009044F1">
        <w:rPr>
          <w:rFonts w:ascii="GHEA Grapalat" w:hAnsi="GHEA Grapalat"/>
        </w:rPr>
        <w:lastRenderedPageBreak/>
        <w:t>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lastRenderedPageBreak/>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0E082A">
        <w:rPr>
          <w:rFonts w:ascii="GHEA Grapalat" w:hAnsi="GHEA Grapalat"/>
          <w:b/>
        </w:rPr>
        <w:t>2.</w:t>
      </w:r>
      <w:r w:rsidR="005A17BE" w:rsidRPr="000E082A">
        <w:rPr>
          <w:rFonts w:ascii="GHEA Grapalat" w:hAnsi="GHEA Grapalat"/>
          <w:b/>
        </w:rPr>
        <w:t>4</w:t>
      </w:r>
      <w:r w:rsidR="005114D0" w:rsidRPr="000E082A">
        <w:rPr>
          <w:rFonts w:ascii="GHEA Grapalat" w:hAnsi="GHEA Grapalat"/>
          <w:b/>
        </w:rPr>
        <w:t>.</w:t>
      </w:r>
      <w:r w:rsidR="009873F3" w:rsidRPr="000E082A">
        <w:rPr>
          <w:rFonts w:ascii="GHEA Grapalat" w:hAnsi="GHEA Grapalat"/>
          <w:b/>
        </w:rPr>
        <w:tab/>
      </w:r>
      <w:r w:rsidRPr="000E082A">
        <w:rPr>
          <w:rFonts w:ascii="GHEA Grapalat" w:hAnsi="GHEA Grapalat"/>
          <w:b/>
        </w:rPr>
        <w:t>обеспечение заявки, которое представляется в форме наличных денег или банковской гарантии</w:t>
      </w:r>
      <w:r w:rsidR="00FC016A" w:rsidRPr="000E082A">
        <w:rPr>
          <w:rFonts w:ascii="GHEA Grapalat" w:hAnsi="GHEA Grapalat"/>
          <w:b/>
        </w:rPr>
        <w:t xml:space="preserve"> (Приложению №3)</w:t>
      </w:r>
      <w:r w:rsidRPr="000E082A">
        <w:rPr>
          <w:rFonts w:ascii="GHEA Grapalat" w:hAnsi="GHEA Grapalat"/>
          <w:b/>
        </w:rPr>
        <w:t xml:space="preserve">; При этом заявкой представляется </w:t>
      </w:r>
      <w:r w:rsidR="00030728" w:rsidRPr="000E082A">
        <w:rPr>
          <w:rFonts w:ascii="GHEA Grapalat" w:hAnsi="GHEA Grapalat"/>
          <w:b/>
        </w:rPr>
        <w:t>оригинал</w:t>
      </w:r>
      <w:r w:rsidRPr="000E082A">
        <w:rPr>
          <w:rFonts w:ascii="GHEA Grapalat" w:hAnsi="GHEA Grapalat"/>
          <w:b/>
        </w:rPr>
        <w:t xml:space="preserve"> документа, удостоверяющего опла</w:t>
      </w:r>
      <w:r w:rsidR="00030728" w:rsidRPr="000E082A">
        <w:rPr>
          <w:rFonts w:ascii="GHEA Grapalat" w:hAnsi="GHEA Grapalat"/>
          <w:b/>
        </w:rPr>
        <w:t>ту наличных денег, или оригинал</w:t>
      </w:r>
      <w:r w:rsidRPr="000E082A">
        <w:rPr>
          <w:rFonts w:ascii="GHEA Grapalat" w:hAnsi="GHEA Grapalat"/>
          <w:b/>
        </w:rPr>
        <w:t xml:space="preserve"> банковской гарантии.</w:t>
      </w:r>
      <w:r w:rsidR="00030728">
        <w:rPr>
          <w:rStyle w:val="FootnoteReference"/>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6" w:author="Vardan" w:date="2020-06-03T18:32:00Z">
        <w:r w:rsidR="002C0665" w:rsidDel="00C14716">
          <w:rPr>
            <w:rFonts w:ascii="GHEA Grapalat" w:hAnsi="GHEA Grapalat"/>
          </w:rPr>
          <w:delText>,</w:delText>
        </w:r>
      </w:del>
      <w:ins w:id="7"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0E082A" w:rsidRDefault="005E7AC1" w:rsidP="0074457D">
      <w:pPr>
        <w:pStyle w:val="norm"/>
        <w:widowControl w:val="0"/>
        <w:tabs>
          <w:tab w:val="left" w:pos="1134"/>
        </w:tabs>
        <w:spacing w:after="160" w:line="276" w:lineRule="auto"/>
        <w:ind w:firstLine="567"/>
        <w:rPr>
          <w:rFonts w:ascii="GHEA Grapalat" w:hAnsi="GHEA Grapalat"/>
          <w:b/>
          <w:sz w:val="24"/>
          <w:szCs w:val="24"/>
        </w:rPr>
      </w:pPr>
      <w:r w:rsidRPr="000E082A">
        <w:rPr>
          <w:rFonts w:ascii="GHEA Grapalat" w:hAnsi="GHEA Grapalat"/>
          <w:b/>
          <w:sz w:val="24"/>
          <w:szCs w:val="24"/>
        </w:rPr>
        <w:t xml:space="preserve">2.6 </w:t>
      </w:r>
      <w:r w:rsidR="00F27A50" w:rsidRPr="000E082A">
        <w:rPr>
          <w:rFonts w:ascii="GHEA Grapalat" w:hAnsi="GHEA Grapalat"/>
          <w:b/>
          <w:sz w:val="24"/>
          <w:szCs w:val="24"/>
        </w:rPr>
        <w:t>При закупке строительных работ:</w:t>
      </w:r>
    </w:p>
    <w:p w:rsidR="006F2D9C" w:rsidRPr="000E082A" w:rsidRDefault="00D70ABA" w:rsidP="006F2D9C">
      <w:pPr>
        <w:ind w:firstLine="567"/>
        <w:jc w:val="both"/>
        <w:rPr>
          <w:rFonts w:ascii="GHEA Grapalat" w:hAnsi="GHEA Grapalat"/>
          <w:b/>
        </w:rPr>
      </w:pPr>
      <w:r w:rsidRPr="000E082A">
        <w:rPr>
          <w:rFonts w:ascii="GHEA Grapalat" w:hAnsi="GHEA Grapalat"/>
          <w:b/>
        </w:rPr>
        <w:t>-</w:t>
      </w:r>
      <w:r w:rsidR="006F2D9C" w:rsidRPr="000E082A">
        <w:rPr>
          <w:rFonts w:ascii="GHEA Grapalat" w:hAnsi="GHEA Grapalat"/>
          <w:b/>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0E082A" w:rsidRDefault="006F2D9C" w:rsidP="006F2D9C">
      <w:pPr>
        <w:ind w:firstLine="567"/>
        <w:jc w:val="both"/>
        <w:rPr>
          <w:rFonts w:ascii="GHEA Grapalat" w:hAnsi="GHEA Grapalat"/>
          <w:b/>
        </w:rPr>
      </w:pP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9452FB">
        <w:rPr>
          <w:rFonts w:ascii="GHEA Grapalat" w:hAnsi="GHEA Grapalat"/>
        </w:rPr>
        <w:t xml:space="preserve">игинала) и копий в 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rPr>
      </w:pPr>
    </w:p>
    <w:p w:rsidR="009452FB" w:rsidRDefault="009452FB" w:rsidP="008B1F31">
      <w:pPr>
        <w:widowControl w:val="0"/>
        <w:tabs>
          <w:tab w:val="left" w:pos="1134"/>
        </w:tabs>
        <w:spacing w:after="160"/>
        <w:ind w:firstLine="567"/>
        <w:jc w:val="both"/>
        <w:rPr>
          <w:rFonts w:ascii="GHEA Grapalat" w:hAnsi="GHEA Grapalat" w:cs="Sylfaen"/>
        </w:rPr>
      </w:pPr>
    </w:p>
    <w:p w:rsidR="00B55269" w:rsidRDefault="00B55269" w:rsidP="00B46D58">
      <w:pPr>
        <w:pStyle w:val="norm"/>
        <w:widowControl w:val="0"/>
        <w:spacing w:after="160" w:line="240" w:lineRule="auto"/>
        <w:ind w:firstLine="284"/>
        <w:jc w:val="right"/>
        <w:rPr>
          <w:rFonts w:ascii="GHEA Grapalat" w:hAnsi="GHEA Grapalat"/>
          <w:b/>
          <w:sz w:val="24"/>
          <w:szCs w:val="24"/>
        </w:rPr>
      </w:pPr>
    </w:p>
    <w:p w:rsidR="00B55269" w:rsidRDefault="00B55269" w:rsidP="00B46D58">
      <w:pPr>
        <w:pStyle w:val="norm"/>
        <w:widowControl w:val="0"/>
        <w:spacing w:after="160" w:line="240" w:lineRule="auto"/>
        <w:ind w:firstLine="284"/>
        <w:jc w:val="right"/>
        <w:rPr>
          <w:rFonts w:ascii="GHEA Grapalat" w:hAnsi="GHEA Grapalat"/>
          <w:b/>
          <w:sz w:val="24"/>
          <w:szCs w:val="24"/>
        </w:rPr>
      </w:pPr>
    </w:p>
    <w:p w:rsidR="00B55269" w:rsidRDefault="00B55269" w:rsidP="00B46D58">
      <w:pPr>
        <w:pStyle w:val="norm"/>
        <w:widowControl w:val="0"/>
        <w:spacing w:after="160" w:line="240" w:lineRule="auto"/>
        <w:ind w:firstLine="284"/>
        <w:jc w:val="right"/>
        <w:rPr>
          <w:rFonts w:ascii="GHEA Grapalat" w:hAnsi="GHEA Grapalat"/>
          <w:b/>
          <w:sz w:val="24"/>
          <w:szCs w:val="24"/>
        </w:rPr>
      </w:pPr>
    </w:p>
    <w:p w:rsidR="00B55269" w:rsidRDefault="00B5526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9452FB">
      <w:pPr>
        <w:pStyle w:val="BodyTextIndent3"/>
        <w:widowControl w:val="0"/>
        <w:spacing w:after="160" w:line="240" w:lineRule="auto"/>
        <w:jc w:val="right"/>
        <w:rPr>
          <w:rFonts w:ascii="GHEA Grapalat" w:hAnsi="GHEA Grapalat" w:cs="Sylfaen"/>
          <w:b/>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71037">
        <w:rPr>
          <w:rFonts w:ascii="GHEA Grapalat" w:hAnsi="GHEA Grapalat" w:cs="Sylfaen"/>
          <w:b/>
          <w:sz w:val="24"/>
          <w:szCs w:val="24"/>
          <w:lang w:val="es-ES" w:eastAsia="en-US" w:bidi="ar-SA"/>
        </w:rPr>
        <w:t>ԳՀ-ԲՄԱՇՁԲ-23/16</w:t>
      </w:r>
      <w:r w:rsidR="009452FB" w:rsidRPr="009452FB">
        <w:rPr>
          <w:rFonts w:ascii="GHEA Grapalat" w:hAnsi="GHEA Grapalat" w:cs="Sylfaen"/>
          <w:b/>
          <w:sz w:val="24"/>
          <w:szCs w:val="24"/>
          <w:lang w:val="es-ES" w:eastAsia="en-US" w:bidi="ar-SA"/>
        </w:rPr>
        <w:t xml:space="preserve">  </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771037">
        <w:rPr>
          <w:rFonts w:ascii="GHEA Grapalat" w:hAnsi="GHEA Grapalat" w:cs="Sylfaen"/>
          <w:b/>
          <w:lang w:val="es-ES" w:eastAsia="en-US" w:bidi="ar-SA"/>
        </w:rPr>
        <w:t>ԳՀ-ԲՄԱՇՁԲ-23/16</w:t>
      </w:r>
      <w:r w:rsidR="008473F3" w:rsidRPr="008473F3">
        <w:rPr>
          <w:rFonts w:ascii="GHEA Grapalat" w:hAnsi="GHEA Grapalat" w:cs="Sylfaen"/>
          <w:b/>
          <w:lang w:val="es-ES" w:eastAsia="en-US" w:bidi="ar-SA"/>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771037">
        <w:rPr>
          <w:rFonts w:ascii="GHEA Grapalat" w:hAnsi="GHEA Grapalat" w:cs="Sylfaen"/>
          <w:b/>
          <w:lang w:val="es-ES" w:eastAsia="en-US" w:bidi="ar-SA"/>
        </w:rPr>
        <w:t>ԳՀ-ԲՄԱՇՁԲ-23/16</w:t>
      </w:r>
      <w:r w:rsidR="008473F3" w:rsidRPr="008473F3">
        <w:rPr>
          <w:rFonts w:ascii="GHEA Grapalat" w:hAnsi="GHEA Grapalat" w:cs="Sylfaen"/>
          <w:b/>
          <w:lang w:val="es-ES" w:eastAsia="en-US" w:bidi="ar-SA"/>
        </w:rPr>
        <w:t xml:space="preserve"> </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771037">
        <w:rPr>
          <w:rFonts w:ascii="GHEA Grapalat" w:hAnsi="GHEA Grapalat" w:cs="Sylfaen"/>
          <w:b/>
          <w:lang w:val="es-ES" w:eastAsia="en-US" w:bidi="ar-SA"/>
        </w:rPr>
        <w:t>ԳՀ-ԲՄԱՇՁԲ-23/16</w:t>
      </w:r>
      <w:r w:rsidR="008473F3" w:rsidRPr="008473F3">
        <w:rPr>
          <w:rFonts w:ascii="GHEA Grapalat" w:hAnsi="GHEA Grapalat" w:cs="Sylfaen"/>
          <w:b/>
          <w:lang w:val="es-ES" w:eastAsia="en-US" w:bidi="ar-SA"/>
        </w:rPr>
        <w:t xml:space="preserve">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2"/>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3"/>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220899" w:rsidRDefault="00220899" w:rsidP="00220899">
      <w:pPr>
        <w:jc w:val="right"/>
        <w:rPr>
          <w:rFonts w:ascii="GHEA Grapalat" w:hAnsi="GHEA Grapalat"/>
          <w:b/>
        </w:rPr>
      </w:pPr>
      <w:r w:rsidRPr="002E2C90">
        <w:rPr>
          <w:rFonts w:ascii="GHEA Grapalat" w:hAnsi="GHEA Grapalat"/>
          <w:b/>
        </w:rPr>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771037">
        <w:rPr>
          <w:rFonts w:ascii="GHEA Grapalat" w:hAnsi="GHEA Grapalat" w:cs="Sylfaen"/>
          <w:b/>
          <w:i w:val="0"/>
          <w:sz w:val="24"/>
          <w:szCs w:val="24"/>
          <w:lang w:val="es-ES" w:eastAsia="en-US" w:bidi="ar-SA"/>
        </w:rPr>
        <w:t>ԳՀ-ԲՄԱՇՁԲ-23/16</w:t>
      </w:r>
      <w:r w:rsidR="00031547" w:rsidRPr="00031547">
        <w:rPr>
          <w:rFonts w:ascii="GHEA Grapalat" w:hAnsi="GHEA Grapalat" w:cs="Sylfaen"/>
          <w:b/>
          <w:i w:val="0"/>
          <w:sz w:val="24"/>
          <w:szCs w:val="24"/>
          <w:lang w:val="es-ES" w:eastAsia="en-US" w:bidi="ar-SA"/>
        </w:rPr>
        <w:t xml:space="preserve">  </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0D0B93"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D0B93"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D0B93"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D0B93"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D0B93"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D0B93"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0D0B9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0D0B9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0D0B9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D0B93"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0D0B9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0D0B9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0D0B9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0D0B9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D0B93"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0D0B93"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0D0B93"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0D0B93"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0D0B9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0D0B93"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0D0B9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0D0B9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Style w:val="TableGrid"/>
        <w:tblW w:w="9455" w:type="dxa"/>
        <w:tblLayout w:type="fixed"/>
        <w:tblLook w:val="04A0" w:firstRow="1" w:lastRow="0" w:firstColumn="1" w:lastColumn="0" w:noHBand="0" w:noVBand="1"/>
      </w:tblPr>
      <w:tblGrid>
        <w:gridCol w:w="9455"/>
      </w:tblGrid>
      <w:tr w:rsidR="00220899" w:rsidRPr="00FD1EE4" w:rsidTr="002A6A18">
        <w:trPr>
          <w:trHeight w:val="46"/>
        </w:trPr>
        <w:tc>
          <w:tcPr>
            <w:tcW w:w="9455"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A6A18">
        <w:trPr>
          <w:trHeight w:val="425"/>
        </w:trPr>
        <w:tc>
          <w:tcPr>
            <w:tcW w:w="9455"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71037">
        <w:rPr>
          <w:rFonts w:ascii="GHEA Grapalat" w:hAnsi="GHEA Grapalat" w:cs="Sylfaen"/>
          <w:b/>
          <w:sz w:val="24"/>
          <w:szCs w:val="24"/>
          <w:lang w:val="es-ES" w:eastAsia="en-US" w:bidi="ar-SA"/>
        </w:rPr>
        <w:t>ԳՀ-ԲՄԱՇՁԲ-23/16</w:t>
      </w:r>
      <w:r w:rsidR="00031547" w:rsidRPr="00031547">
        <w:rPr>
          <w:rFonts w:ascii="GHEA Grapalat" w:hAnsi="GHEA Grapalat" w:cs="Sylfaen"/>
          <w:b/>
          <w:sz w:val="24"/>
          <w:szCs w:val="24"/>
          <w:lang w:val="es-ES" w:eastAsia="en-US" w:bidi="ar-SA"/>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771037">
        <w:rPr>
          <w:rFonts w:ascii="GHEA Grapalat" w:hAnsi="GHEA Grapalat" w:cs="Sylfaen"/>
          <w:b/>
          <w:lang w:val="es-ES" w:eastAsia="en-US" w:bidi="ar-SA"/>
        </w:rPr>
        <w:t>ԳՀ-ԲՄԱՇՁԲ-23/16</w:t>
      </w:r>
      <w:r w:rsidR="00031547" w:rsidRPr="00031547">
        <w:rPr>
          <w:rFonts w:ascii="GHEA Grapalat" w:hAnsi="GHEA Grapalat" w:cs="Sylfaen"/>
          <w:b/>
          <w:lang w:val="es-ES" w:eastAsia="en-US" w:bidi="ar-SA"/>
        </w:rPr>
        <w:t xml:space="preserve">  </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4"/>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771037" w:rsidRPr="005744FC" w:rsidTr="00B5526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771037" w:rsidRPr="005744FC" w:rsidRDefault="00771037" w:rsidP="00771037">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vAlign w:val="center"/>
          </w:tcPr>
          <w:p w:rsidR="00771037" w:rsidRPr="00771037" w:rsidRDefault="00771037" w:rsidP="00771037">
            <w:pPr>
              <w:pStyle w:val="BodyTextIndent2"/>
              <w:widowControl w:val="0"/>
              <w:spacing w:after="120" w:line="240" w:lineRule="auto"/>
              <w:ind w:firstLine="0"/>
              <w:jc w:val="center"/>
              <w:rPr>
                <w:rFonts w:ascii="GHEA Grapalat" w:hAnsi="GHEA Grapalat"/>
                <w:sz w:val="16"/>
                <w:szCs w:val="16"/>
                <w:u w:val="single"/>
                <w:vertAlign w:val="subscript"/>
              </w:rPr>
            </w:pPr>
            <w:r w:rsidRPr="00771037">
              <w:rPr>
                <w:rFonts w:ascii="GHEA Grapalat" w:hAnsi="GHEA Grapalat"/>
                <w:b/>
                <w:sz w:val="16"/>
                <w:szCs w:val="16"/>
              </w:rPr>
              <w:t>Работы по строительству линий питьевой воды общины Гарни Котайкского марза РА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71037" w:rsidRPr="005744FC" w:rsidRDefault="00771037" w:rsidP="0077103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771037" w:rsidRPr="005744FC" w:rsidRDefault="00771037" w:rsidP="0077103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771037" w:rsidRPr="005744FC" w:rsidRDefault="00771037" w:rsidP="00771037">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771037">
        <w:rPr>
          <w:rFonts w:ascii="GHEA Grapalat" w:hAnsi="GHEA Grapalat" w:cs="Sylfaen"/>
          <w:b/>
          <w:sz w:val="24"/>
          <w:szCs w:val="24"/>
          <w:lang w:val="es-ES" w:eastAsia="en-US" w:bidi="ar-SA"/>
        </w:rPr>
        <w:t>ԳՀ-ԲՄԱՇՁԲ-23/16</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3D06E3">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031547"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Выплата производится посредством перечисления на расчетный    </w:t>
      </w:r>
      <w:r w:rsidRPr="00031547">
        <w:rPr>
          <w:rFonts w:ascii="GHEA Grapalat" w:eastAsiaTheme="minorHAnsi" w:hAnsi="GHEA Grapalat" w:cstheme="minorBidi"/>
          <w:b/>
        </w:rPr>
        <w:t>счет</w:t>
      </w:r>
      <w:r w:rsidR="00031547" w:rsidRPr="00031547">
        <w:rPr>
          <w:rFonts w:ascii="GHEA Grapalat" w:eastAsiaTheme="minorHAnsi" w:hAnsi="GHEA Grapalat" w:cstheme="minorBidi"/>
          <w:b/>
        </w:rPr>
        <w:t xml:space="preserve"> </w:t>
      </w:r>
      <w:r w:rsidR="00031547" w:rsidRPr="00031547">
        <w:rPr>
          <w:rFonts w:ascii="GHEA Grapalat" w:hAnsi="GHEA Grapalat"/>
          <w:b/>
          <w:sz w:val="20"/>
          <w:szCs w:val="20"/>
          <w:u w:val="single"/>
          <w:lang w:val="hy-AM" w:eastAsia="en-US" w:bidi="ar-SA"/>
        </w:rPr>
        <w:t>900008000466</w:t>
      </w:r>
      <w:r w:rsidRPr="00031547">
        <w:rPr>
          <w:rFonts w:ascii="GHEA Grapalat" w:eastAsiaTheme="minorHAnsi" w:hAnsi="GHEA Grapalat" w:cstheme="minorBidi"/>
          <w:b/>
        </w:rPr>
        <w:t xml:space="preserve"> бенефициара.</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w:t>
      </w:r>
      <w:r w:rsidR="00031547" w:rsidRPr="00031547">
        <w:rPr>
          <w:rFonts w:ascii="GHEA Grapalat" w:eastAsiaTheme="minorHAnsi" w:hAnsi="GHEA Grapalat" w:cstheme="minorBidi"/>
          <w:b/>
        </w:rPr>
        <w:t xml:space="preserve"> </w:t>
      </w:r>
      <w:r w:rsidR="00031547" w:rsidRPr="00702783">
        <w:rPr>
          <w:rFonts w:ascii="GHEA Grapalat" w:eastAsiaTheme="minorHAnsi" w:hAnsi="GHEA Grapalat" w:cstheme="minorBidi"/>
          <w:b/>
        </w:rPr>
        <w:t xml:space="preserve">Гарантия действует </w:t>
      </w:r>
      <w:r w:rsidR="00031547" w:rsidRPr="00702783">
        <w:rPr>
          <w:rFonts w:ascii="GHEA Grapalat" w:hAnsi="GHEA Grapalat"/>
          <w:b/>
        </w:rPr>
        <w:t>сто двадцать</w:t>
      </w:r>
      <w:r w:rsidR="00031547" w:rsidRPr="00702783">
        <w:rPr>
          <w:rFonts w:ascii="GHEA Grapalat" w:eastAsiaTheme="minorHAnsi" w:hAnsi="GHEA Grapalat" w:cstheme="minorBidi"/>
          <w:b/>
        </w:rPr>
        <w:t xml:space="preserve"> рабочих дней</w:t>
      </w:r>
      <w:r w:rsidR="00031547">
        <w:rPr>
          <w:rFonts w:ascii="GHEA Grapalat" w:eastAsiaTheme="minorHAnsi" w:hAnsi="GHEA Grapalat" w:cstheme="minorBidi"/>
        </w:rPr>
        <w:t xml:space="preserve"> </w:t>
      </w:r>
      <w:r w:rsidR="00E177DB">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7A4FB9" w:rsidRDefault="007A4FB9" w:rsidP="007A4FB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7A4FB9" w:rsidRDefault="007A4FB9" w:rsidP="007A4FB9">
      <w:pPr>
        <w:pStyle w:val="NormalWeb"/>
        <w:shd w:val="clear" w:color="auto" w:fill="FFFFFF"/>
        <w:spacing w:before="0" w:beforeAutospacing="0" w:after="0" w:afterAutospacing="0"/>
        <w:ind w:firstLine="375"/>
        <w:jc w:val="both"/>
        <w:rPr>
          <w:rStyle w:val="Strong"/>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9B09D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6F656A">
      <w:pPr>
        <w:jc w:val="right"/>
        <w:rPr>
          <w:rFonts w:ascii="GHEA Grapalat" w:hAnsi="GHEA Grapalat"/>
          <w:b/>
        </w:rPr>
      </w:pPr>
      <w:r w:rsidRPr="00B138F3">
        <w:rPr>
          <w:rFonts w:ascii="GHEA Grapalat" w:hAnsi="GHEA Grapalat"/>
          <w:b/>
        </w:rPr>
        <w:t>Приложение № 4</w:t>
      </w:r>
    </w:p>
    <w:p w:rsidR="002A4554" w:rsidRPr="006F656A" w:rsidRDefault="007B3F5F" w:rsidP="006F656A">
      <w:pPr>
        <w:pStyle w:val="BodyTextIndent3"/>
        <w:widowControl w:val="0"/>
        <w:spacing w:after="160" w:line="240" w:lineRule="auto"/>
        <w:jc w:val="right"/>
        <w:rPr>
          <w:rFonts w:ascii="GHEA Grapalat" w:hAnsi="GHEA Grapalat" w:cs="Arial"/>
          <w:b/>
          <w:sz w:val="24"/>
          <w:szCs w:val="24"/>
          <w:lang w:val="es-ES"/>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771037">
        <w:rPr>
          <w:rFonts w:ascii="GHEA Grapalat" w:hAnsi="GHEA Grapalat" w:cs="Sylfaen"/>
          <w:b/>
          <w:sz w:val="24"/>
          <w:szCs w:val="24"/>
          <w:lang w:val="es-ES" w:eastAsia="en-US" w:bidi="ar-SA"/>
        </w:rPr>
        <w:t>ԳՀ-ԲՄԱՇՁԲ-23/16</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29453A">
        <w:rPr>
          <w:rFonts w:ascii="GHEA Grapalat" w:eastAsiaTheme="minorHAnsi" w:hAnsi="GHEA Grapalat" w:cstheme="minorBidi"/>
        </w:rPr>
        <w:t xml:space="preserve">пяти </w:t>
      </w:r>
      <w:r w:rsidRPr="00B138F3">
        <w:rPr>
          <w:rFonts w:ascii="GHEA Grapalat" w:eastAsiaTheme="minorHAnsi" w:hAnsi="GHEA Grapalat" w:cstheme="minorBidi"/>
        </w:rPr>
        <w:t xml:space="preserve">рабочих  дней после получения требования. </w:t>
      </w:r>
    </w:p>
    <w:p w:rsidR="006F656A" w:rsidRPr="000E0E4B" w:rsidRDefault="006F656A" w:rsidP="006F656A">
      <w:pPr>
        <w:pStyle w:val="NormalWeb"/>
        <w:shd w:val="clear" w:color="auto" w:fill="FFFFFF"/>
        <w:spacing w:before="0" w:beforeAutospacing="0" w:after="0" w:afterAutospacing="0"/>
        <w:ind w:firstLine="708"/>
        <w:jc w:val="both"/>
        <w:rPr>
          <w:rFonts w:ascii="GHEA Grapalat" w:eastAsiaTheme="minorHAnsi" w:hAnsi="GHEA Grapalat" w:cstheme="minorBidi"/>
          <w:b/>
        </w:rPr>
      </w:pPr>
      <w:r w:rsidRPr="000E0E4B">
        <w:rPr>
          <w:rFonts w:ascii="GHEA Grapalat" w:eastAsiaTheme="minorHAnsi" w:hAnsi="GHEA Grapalat" w:cstheme="minorBidi"/>
          <w:b/>
        </w:rPr>
        <w:t xml:space="preserve">Выплата производится посредством перечисления на расчетный счет </w:t>
      </w:r>
      <w:r w:rsidRPr="000E0E4B">
        <w:rPr>
          <w:rFonts w:ascii="GHEA Grapalat" w:hAnsi="GHEA Grapalat"/>
          <w:b/>
          <w:sz w:val="20"/>
          <w:szCs w:val="20"/>
          <w:u w:val="single"/>
          <w:lang w:val="hy-AM" w:eastAsia="en-US" w:bidi="ar-SA"/>
        </w:rPr>
        <w:t>900008000664</w:t>
      </w:r>
      <w:r w:rsidRPr="000E0E4B">
        <w:rPr>
          <w:rFonts w:ascii="GHEA Grapalat" w:eastAsiaTheme="minorHAnsi" w:hAnsi="GHEA Grapalat" w:cstheme="minorBidi"/>
          <w:b/>
        </w:rPr>
        <w:t xml:space="preserve"> бенефициара.</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p>
    <w:p w:rsidR="004A3859" w:rsidRPr="00886AE6" w:rsidRDefault="004A3859" w:rsidP="004A3859">
      <w:pPr>
        <w:pStyle w:val="NormalWeb"/>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действует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дня</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4A3859" w:rsidRPr="00886AE6" w:rsidRDefault="004A3859" w:rsidP="004A3859">
      <w:pPr>
        <w:pStyle w:val="NormalWeb"/>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NormalWeb"/>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4A3859" w:rsidRPr="00886AE6"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NormalWeb"/>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2A6A18" w:rsidRPr="001B6469">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7723F7" w:rsidRPr="005F2C25" w:rsidRDefault="007723F7" w:rsidP="006F656A">
      <w:pPr>
        <w:widowControl w:val="0"/>
        <w:spacing w:after="160"/>
        <w:rPr>
          <w:rFonts w:ascii="GHEA Grapalat" w:hAnsi="GHEA Grapalat"/>
          <w:i/>
          <w:sz w:val="22"/>
          <w:szCs w:val="22"/>
        </w:rPr>
      </w:pPr>
    </w:p>
    <w:p w:rsidR="006F656A" w:rsidRDefault="006F656A" w:rsidP="003D2FE2">
      <w:pPr>
        <w:widowControl w:val="0"/>
        <w:spacing w:after="160"/>
        <w:jc w:val="right"/>
        <w:rPr>
          <w:rFonts w:ascii="GHEA Grapalat" w:hAnsi="GHEA Grapalat"/>
          <w:i/>
          <w:sz w:val="22"/>
          <w:szCs w:val="22"/>
        </w:rPr>
      </w:pPr>
    </w:p>
    <w:p w:rsidR="006F656A" w:rsidRDefault="006F656A" w:rsidP="003D2FE2">
      <w:pPr>
        <w:widowControl w:val="0"/>
        <w:spacing w:after="160"/>
        <w:jc w:val="right"/>
        <w:rPr>
          <w:rFonts w:ascii="GHEA Grapalat" w:hAnsi="GHEA Grapalat"/>
          <w:i/>
          <w:sz w:val="22"/>
          <w:szCs w:val="22"/>
        </w:rPr>
      </w:pPr>
    </w:p>
    <w:p w:rsidR="006F656A" w:rsidRDefault="006F656A" w:rsidP="003D2FE2">
      <w:pPr>
        <w:widowControl w:val="0"/>
        <w:spacing w:after="160"/>
        <w:jc w:val="right"/>
        <w:rPr>
          <w:rFonts w:ascii="GHEA Grapalat" w:hAnsi="GHEA Grapalat"/>
          <w:i/>
          <w:sz w:val="22"/>
          <w:szCs w:val="22"/>
        </w:rPr>
      </w:pP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5BEC" w:rsidRPr="002E4BC5">
        <w:rPr>
          <w:rFonts w:ascii="GHEA Grapalat" w:hAnsi="GHEA Grapalat"/>
          <w:i/>
          <w:sz w:val="22"/>
          <w:szCs w:val="22"/>
        </w:rPr>
        <w:t>2</w:t>
      </w:r>
    </w:p>
    <w:p w:rsidR="006F656A" w:rsidRPr="006F656A" w:rsidRDefault="003D2FE2" w:rsidP="006F656A">
      <w:pPr>
        <w:pStyle w:val="BodyTextIndent3"/>
        <w:widowControl w:val="0"/>
        <w:spacing w:after="160" w:line="240" w:lineRule="auto"/>
        <w:jc w:val="right"/>
        <w:rPr>
          <w:rFonts w:ascii="GHEA Grapalat" w:hAnsi="GHEA Grapalat" w:cs="Arial"/>
          <w:b/>
          <w:sz w:val="24"/>
          <w:szCs w:val="24"/>
          <w:lang w:val="es-ES"/>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771037">
        <w:rPr>
          <w:rFonts w:ascii="GHEA Grapalat" w:hAnsi="GHEA Grapalat" w:cs="Sylfaen"/>
          <w:b/>
          <w:sz w:val="24"/>
          <w:szCs w:val="24"/>
          <w:lang w:val="es-ES" w:eastAsia="en-US" w:bidi="ar-SA"/>
        </w:rPr>
        <w:t>ԳՀ-ԲՄԱՇՁԲ-23/16</w:t>
      </w:r>
    </w:p>
    <w:p w:rsidR="003D2FE2" w:rsidRPr="006F656A" w:rsidRDefault="003D2FE2" w:rsidP="003D2FE2">
      <w:pPr>
        <w:widowControl w:val="0"/>
        <w:spacing w:after="160"/>
        <w:jc w:val="right"/>
        <w:rPr>
          <w:rFonts w:ascii="GHEA Grapalat" w:hAnsi="GHEA Grapalat" w:cs="GHEA Grapalat"/>
          <w:i/>
          <w:sz w:val="22"/>
          <w:szCs w:val="22"/>
          <w:lang w:val="es-ES"/>
        </w:rPr>
      </w:pP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6F656A" w:rsidRPr="00AD6B7B">
        <w:rPr>
          <w:rFonts w:ascii="GHEA Grapalat" w:hAnsi="GHEA Grapalat"/>
          <w:b/>
        </w:rPr>
        <w:t>Гарнинский муниципалитет</w:t>
      </w:r>
      <w:r w:rsidR="006F656A"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6F656A" w:rsidRDefault="003D2FE2" w:rsidP="006F656A">
      <w:pPr>
        <w:pStyle w:val="BodyTextIndent3"/>
        <w:widowControl w:val="0"/>
        <w:spacing w:after="160" w:line="240" w:lineRule="auto"/>
        <w:ind w:firstLine="0"/>
        <w:rPr>
          <w:rFonts w:ascii="GHEA Grapalat" w:hAnsi="GHEA Grapalat"/>
          <w:sz w:val="22"/>
          <w:szCs w:val="22"/>
        </w:rPr>
      </w:pPr>
      <w:r w:rsidRPr="00B138F3">
        <w:rPr>
          <w:rFonts w:ascii="GHEA Grapalat" w:hAnsi="GHEA Grapalat"/>
          <w:sz w:val="22"/>
          <w:szCs w:val="22"/>
        </w:rPr>
        <w:t xml:space="preserve">процедуре закупок под кодом </w:t>
      </w:r>
      <w:r w:rsidR="006F656A" w:rsidRPr="00031547">
        <w:rPr>
          <w:rFonts w:ascii="GHEA Grapalat" w:hAnsi="GHEA Grapalat" w:cs="Sylfaen"/>
          <w:b/>
          <w:sz w:val="24"/>
          <w:szCs w:val="24"/>
          <w:lang w:val="es-ES" w:eastAsia="en-US" w:bidi="ar-SA"/>
        </w:rPr>
        <w:t>ԳՀ-ԲՄԱՇՁԲ-23/1</w:t>
      </w:r>
      <w:r w:rsidR="00771037">
        <w:rPr>
          <w:rFonts w:ascii="GHEA Grapalat" w:hAnsi="GHEA Grapalat" w:cs="Sylfaen"/>
          <w:b/>
          <w:sz w:val="24"/>
          <w:szCs w:val="24"/>
          <w:lang w:val="es-ES" w:eastAsia="en-US" w:bidi="ar-SA"/>
        </w:rPr>
        <w:t>6</w:t>
      </w:r>
      <w:r w:rsidRPr="00B138F3">
        <w:rPr>
          <w:rFonts w:ascii="GHEA Grapalat" w:hAnsi="GHEA Grapalat"/>
          <w:sz w:val="22"/>
          <w:szCs w:val="22"/>
        </w:rPr>
        <w:t>*.</w:t>
      </w:r>
    </w:p>
    <w:p w:rsidR="003D2FE2" w:rsidRPr="006F656A" w:rsidRDefault="003D2FE2" w:rsidP="006F656A">
      <w:pPr>
        <w:pStyle w:val="BodyTextIndent3"/>
        <w:widowControl w:val="0"/>
        <w:spacing w:after="160" w:line="240" w:lineRule="auto"/>
        <w:ind w:firstLine="0"/>
        <w:rPr>
          <w:rFonts w:ascii="GHEA Grapalat" w:hAnsi="GHEA Grapalat" w:cs="Sylfaen"/>
          <w:b/>
          <w:sz w:val="24"/>
          <w:szCs w:val="24"/>
          <w:lang w:val="es-ES" w:eastAsia="en-US" w:bidi="ar-SA"/>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F656A"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656A" w:rsidRPr="00B138F3" w:rsidRDefault="006F656A" w:rsidP="006F656A">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56310">
              <w:rPr>
                <w:rFonts w:ascii="GHEA Grapalat" w:hAnsi="GHEA Grapalat"/>
                <w:b/>
                <w:lang w:bidi="ar-SA"/>
              </w:rPr>
              <w:t xml:space="preserve"> Гарнинский муниципалитет</w:t>
            </w:r>
          </w:p>
        </w:tc>
      </w:tr>
      <w:tr w:rsidR="006F656A"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656A" w:rsidRPr="00B138F3" w:rsidRDefault="006F656A" w:rsidP="006F656A">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F656A"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656A" w:rsidRPr="00B138F3" w:rsidRDefault="006F656A" w:rsidP="006F656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sidRPr="003A1A8A">
              <w:rPr>
                <w:rFonts w:ascii="GHEA Grapalat" w:hAnsi="GHEA Grapalat"/>
              </w:rPr>
              <w:t>03560247</w:t>
            </w:r>
          </w:p>
        </w:tc>
      </w:tr>
      <w:tr w:rsidR="006F656A"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656A" w:rsidRPr="00B138F3" w:rsidRDefault="006F656A" w:rsidP="006F656A">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C8727E">
              <w:rPr>
                <w:rFonts w:ascii="GHEA Grapalat" w:hAnsi="GHEA Grapalat"/>
              </w:rPr>
              <w:t xml:space="preserve"> Оперативный отдел Аппарата Министерства Финансов Республики Армения</w:t>
            </w:r>
          </w:p>
        </w:tc>
      </w:tr>
      <w:tr w:rsidR="006F656A"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656A" w:rsidRPr="00B138F3" w:rsidRDefault="006F656A" w:rsidP="006F656A">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hy-AM"/>
              </w:rPr>
              <w:t xml:space="preserve">  </w:t>
            </w:r>
            <w:r w:rsidRPr="00BE528F">
              <w:rPr>
                <w:rFonts w:ascii="Sylfaen" w:hAnsi="Sylfaen"/>
                <w:b/>
                <w:color w:val="333333"/>
                <w:sz w:val="22"/>
                <w:szCs w:val="22"/>
                <w:shd w:val="clear" w:color="auto" w:fill="FFFFFF"/>
                <w:lang w:val="en-US" w:eastAsia="en-US" w:bidi="ar-SA"/>
              </w:rPr>
              <w:t>900008000664</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6F656A">
      <w:pPr>
        <w:widowControl w:val="0"/>
        <w:spacing w:after="160"/>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1005B0" w:rsidRPr="00B138F3" w:rsidRDefault="00235549" w:rsidP="006F656A">
      <w:pPr>
        <w:pStyle w:val="BodyTextIndent3"/>
        <w:widowControl w:val="0"/>
        <w:spacing w:after="160" w:line="240" w:lineRule="auto"/>
        <w:jc w:val="right"/>
        <w:rPr>
          <w:rFonts w:ascii="GHEA Grapalat" w:hAnsi="GHEA Grapalat"/>
          <w:b/>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6F656A" w:rsidRPr="006F656A">
        <w:rPr>
          <w:rFonts w:ascii="GHEA Grapalat" w:hAnsi="GHEA Grapalat" w:cs="Sylfaen"/>
          <w:b/>
          <w:sz w:val="24"/>
          <w:szCs w:val="24"/>
          <w:lang w:val="es-ES" w:eastAsia="en-US" w:bidi="ar-SA"/>
        </w:rPr>
        <w:t>ԳՀ-ԲՄԱՇՁԲ-23/1</w:t>
      </w:r>
      <w:r w:rsidR="00771037">
        <w:rPr>
          <w:rFonts w:ascii="GHEA Grapalat" w:hAnsi="GHEA Grapalat" w:cs="Sylfaen"/>
          <w:b/>
          <w:sz w:val="24"/>
          <w:szCs w:val="24"/>
          <w:lang w:val="es-ES" w:eastAsia="en-US" w:bidi="ar-SA"/>
        </w:rPr>
        <w:t>6</w:t>
      </w: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2A6A18" w:rsidRDefault="002D4EEB" w:rsidP="005B3A59">
      <w:pPr>
        <w:pStyle w:val="NormalWeb"/>
        <w:shd w:val="clear" w:color="auto" w:fill="FFFFFF"/>
        <w:spacing w:before="0" w:beforeAutospacing="0" w:after="0" w:afterAutospacing="0"/>
        <w:jc w:val="both"/>
        <w:rPr>
          <w:rFonts w:ascii="GHEA Grapalat" w:eastAsiaTheme="minorHAnsi" w:hAnsi="GHEA Grapalat" w:cstheme="minorBidi"/>
          <w:b/>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w:t>
      </w:r>
      <w:r w:rsidR="000E2347" w:rsidRPr="002A6A18">
        <w:rPr>
          <w:rFonts w:ascii="GHEA Grapalat" w:hAnsi="GHEA Grapalat"/>
          <w:b/>
          <w:sz w:val="20"/>
          <w:szCs w:val="20"/>
          <w:u w:val="single"/>
          <w:lang w:val="hy-AM" w:eastAsia="en-US" w:bidi="ar-SA"/>
        </w:rPr>
        <w:t>900008000664</w:t>
      </w:r>
      <w:r w:rsidR="005B3A59" w:rsidRPr="002A6A18">
        <w:rPr>
          <w:rFonts w:ascii="GHEA Grapalat" w:eastAsiaTheme="minorHAnsi" w:hAnsi="GHEA Grapalat" w:cstheme="minorBidi"/>
          <w:b/>
        </w:rPr>
        <w:t xml:space="preserve"> бенефициара.</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и  действует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дня</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2A6A18">
      <w:pPr>
        <w:widowControl w:val="0"/>
        <w:spacing w:after="160"/>
        <w:rPr>
          <w:rFonts w:ascii="GHEA Grapalat" w:hAnsi="GHEA Grapalat"/>
          <w:i/>
        </w:rPr>
      </w:pPr>
    </w:p>
    <w:p w:rsidR="00427AEC" w:rsidRDefault="00427AEC"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AF4211" w:rsidRPr="002A4554" w:rsidRDefault="000A214C" w:rsidP="009052A1">
      <w:pPr>
        <w:widowControl w:val="0"/>
        <w:spacing w:after="160"/>
        <w:jc w:val="right"/>
        <w:rPr>
          <w:rFonts w:ascii="GHEA Grapalat" w:hAnsi="GHEA Grapalat"/>
          <w:b/>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771037">
        <w:rPr>
          <w:rFonts w:ascii="GHEA Grapalat" w:hAnsi="GHEA Grapalat" w:cs="Sylfaen"/>
          <w:b/>
          <w:lang w:val="es-ES" w:eastAsia="en-US" w:bidi="ar-SA"/>
        </w:rPr>
        <w:t>ԳՀ-ԲՄԱՇՁԲ-23/16</w:t>
      </w:r>
      <w:r w:rsidR="009052A1" w:rsidRPr="009052A1">
        <w:rPr>
          <w:rFonts w:ascii="GHEA Grapalat" w:hAnsi="GHEA Grapalat" w:cs="Sylfaen"/>
          <w:b/>
          <w:lang w:val="hy-AM" w:eastAsia="en-US" w:bidi="ar-SA"/>
        </w:rPr>
        <w:t xml:space="preserve">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9052A1" w:rsidRDefault="000A214C" w:rsidP="009052A1">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9052A1" w:rsidRPr="00F56310">
        <w:rPr>
          <w:rFonts w:ascii="GHEA Grapalat" w:hAnsi="GHEA Grapalat"/>
          <w:b/>
          <w:lang w:bidi="ar-SA"/>
        </w:rPr>
        <w:t>Гарнинский муниципалитет</w:t>
      </w:r>
      <w:r w:rsidR="009052A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771037">
        <w:rPr>
          <w:rFonts w:ascii="GHEA Grapalat" w:hAnsi="GHEA Grapalat" w:cs="Sylfaen"/>
          <w:b/>
          <w:lang w:val="es-ES" w:eastAsia="en-US" w:bidi="ar-SA"/>
        </w:rPr>
        <w:t>ԳՀ-ԲՄԱՇՁԲ-23/16</w:t>
      </w:r>
      <w:r w:rsidR="009052A1">
        <w:rPr>
          <w:rFonts w:ascii="GHEA Grapalat" w:hAnsi="GHEA Grapalat" w:cs="Sylfaen"/>
          <w:b/>
          <w:lang w:val="hy-AM" w:eastAsia="en-US" w:bidi="ar-S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052A1"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52A1" w:rsidRPr="00B138F3" w:rsidRDefault="009052A1" w:rsidP="009052A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C8727E">
              <w:rPr>
                <w:rFonts w:ascii="GHEA Grapalat" w:hAnsi="GHEA Grapalat"/>
                <w:lang w:bidi="ar-SA"/>
              </w:rPr>
              <w:t xml:space="preserve"> Гарнинский муниципалитет</w:t>
            </w:r>
          </w:p>
        </w:tc>
      </w:tr>
      <w:tr w:rsidR="009052A1"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52A1" w:rsidRPr="00B138F3" w:rsidRDefault="009052A1" w:rsidP="009052A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9052A1"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52A1" w:rsidRPr="003A1A8A" w:rsidRDefault="009052A1" w:rsidP="009052A1">
            <w:pPr>
              <w:rPr>
                <w:rFonts w:ascii="Sylfaen" w:hAnsi="Sylfaen" w:cs="Sylfaen"/>
                <w:sz w:val="16"/>
                <w:szCs w:val="16"/>
                <w:lang w:val="hy-AM" w:eastAsia="en-US" w:bidi="ar-SA"/>
              </w:rPr>
            </w:pPr>
            <w:r w:rsidRPr="00B138F3">
              <w:rPr>
                <w:rFonts w:ascii="GHEA Grapalat" w:hAnsi="GHEA Grapalat"/>
              </w:rPr>
              <w:t>11.</w:t>
            </w:r>
            <w:r w:rsidRPr="00B138F3">
              <w:rPr>
                <w:rFonts w:ascii="GHEA Grapalat" w:hAnsi="GHEA Grapalat"/>
              </w:rPr>
              <w:tab/>
              <w:t>УНН бенефициара:</w:t>
            </w:r>
            <w:r w:rsidRPr="003A1A8A">
              <w:rPr>
                <w:rFonts w:ascii="GHEA Grapalat" w:hAnsi="GHEA Grapalat"/>
              </w:rPr>
              <w:t xml:space="preserve"> 03560247</w:t>
            </w:r>
          </w:p>
        </w:tc>
      </w:tr>
      <w:tr w:rsidR="009052A1"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52A1" w:rsidRPr="00B138F3" w:rsidRDefault="009052A1" w:rsidP="009052A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C8727E">
              <w:rPr>
                <w:rFonts w:ascii="GHEA Grapalat" w:hAnsi="GHEA Grapalat"/>
              </w:rPr>
              <w:t xml:space="preserve"> Оперативный отдел Аппарата Министерства Финансов Республики Армения</w:t>
            </w:r>
          </w:p>
        </w:tc>
      </w:tr>
      <w:tr w:rsidR="009052A1"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52A1" w:rsidRPr="00B138F3" w:rsidRDefault="009052A1" w:rsidP="009052A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hy-AM"/>
              </w:rPr>
              <w:t xml:space="preserve">  </w:t>
            </w:r>
            <w:r w:rsidRPr="00010706">
              <w:rPr>
                <w:rFonts w:ascii="Sylfaen" w:hAnsi="Sylfaen"/>
                <w:color w:val="333333"/>
                <w:sz w:val="22"/>
                <w:szCs w:val="22"/>
                <w:shd w:val="clear" w:color="auto" w:fill="FFFFFF"/>
                <w:lang w:val="en-US" w:eastAsia="en-US" w:bidi="ar-SA"/>
              </w:rPr>
              <w:t>900005000758</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17"/>
        <w:t>25</w:t>
      </w:r>
    </w:p>
    <w:p w:rsidR="00BB28C8" w:rsidRPr="009F3DC7" w:rsidRDefault="00BB28C8" w:rsidP="00D66A6E">
      <w:pPr>
        <w:pStyle w:val="BodyTextIndent3"/>
        <w:widowControl w:val="0"/>
        <w:spacing w:after="160"/>
        <w:jc w:val="right"/>
        <w:rPr>
          <w:rFonts w:ascii="GHEA Grapalat" w:hAnsi="GHEA Grapalat"/>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D66A6E" w:rsidRPr="00D66A6E">
        <w:rPr>
          <w:rFonts w:ascii="GHEA Grapalat" w:hAnsi="GHEA Grapalat" w:cs="Sylfaen"/>
          <w:b/>
          <w:sz w:val="24"/>
          <w:szCs w:val="24"/>
          <w:lang w:val="es-ES" w:eastAsia="en-US" w:bidi="ar-SA"/>
        </w:rPr>
        <w:t>ԳՀ-ԲՄԱՇՁԲ-23/1</w:t>
      </w:r>
      <w:r w:rsidR="00771037">
        <w:rPr>
          <w:rFonts w:ascii="GHEA Grapalat" w:hAnsi="GHEA Grapalat" w:cs="Sylfaen"/>
          <w:b/>
          <w:sz w:val="24"/>
          <w:szCs w:val="24"/>
          <w:lang w:val="es-ES" w:eastAsia="en-US" w:bidi="ar-SA"/>
        </w:rPr>
        <w:t>6</w:t>
      </w: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E70A9D">
      <w:pPr>
        <w:widowControl w:val="0"/>
        <w:spacing w:after="160" w:line="360" w:lineRule="auto"/>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D66A6E">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xml:space="preserve">— договор), </w:t>
      </w:r>
      <w:r w:rsidR="006B51B8" w:rsidRPr="006B51B8">
        <w:rPr>
          <w:rFonts w:ascii="GHEA Grapalat" w:hAnsi="GHEA Grapalat"/>
          <w:b/>
        </w:rPr>
        <w:t xml:space="preserve">Работы по строительству линий питьевой воды общины Гарни </w:t>
      </w:r>
      <w:r w:rsidRPr="009F3DC7">
        <w:rPr>
          <w:rFonts w:ascii="GHEA Grapalat" w:hAnsi="GHEA Grapalat"/>
        </w:rPr>
        <w:t>(далее — работа), а Заказчик обязуется принимать выполненную работу и платить за нее.</w:t>
      </w:r>
    </w:p>
    <w:p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D66A6E" w:rsidRPr="00AE0AFE" w:rsidRDefault="00D66A6E" w:rsidP="00D66A6E">
      <w:pPr>
        <w:widowControl w:val="0"/>
        <w:tabs>
          <w:tab w:val="left" w:pos="1134"/>
        </w:tabs>
        <w:spacing w:after="160" w:line="360" w:lineRule="auto"/>
        <w:ind w:firstLine="567"/>
        <w:jc w:val="both"/>
        <w:rPr>
          <w:rFonts w:ascii="GHEA Grapalat" w:hAnsi="GHEA Grapalat"/>
          <w:b/>
          <w:spacing w:val="6"/>
        </w:rPr>
      </w:pPr>
      <w:r w:rsidRPr="0093445A">
        <w:rPr>
          <w:rFonts w:ascii="GHEA Grapalat" w:hAnsi="GHEA Grapalat"/>
          <w:b/>
        </w:rPr>
        <w:t>1.3.</w:t>
      </w:r>
      <w:r w:rsidRPr="0093445A">
        <w:rPr>
          <w:rFonts w:ascii="GHEA Grapalat" w:hAnsi="GHEA Grapalat"/>
          <w:b/>
          <w:spacing w:val="6"/>
        </w:rPr>
        <w:tab/>
        <w:t>Работы, предусмотренные договором, начнутся с даты вступления в силу договора, подписанного между сторонами, при условии предоставления денежных средств, а</w:t>
      </w:r>
      <w:r w:rsidR="0093445A">
        <w:rPr>
          <w:rFonts w:ascii="GHEA Grapalat" w:hAnsi="GHEA Grapalat"/>
          <w:b/>
          <w:spacing w:val="6"/>
        </w:rPr>
        <w:t xml:space="preserve"> срок исполнения определен в 500</w:t>
      </w:r>
      <w:r w:rsidRPr="0093445A">
        <w:rPr>
          <w:rFonts w:ascii="GHEA Grapalat" w:hAnsi="GHEA Grapalat"/>
          <w:b/>
          <w:spacing w:val="6"/>
        </w:rPr>
        <w:t xml:space="preserve"> календарных дней.</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rsidR="00BB28C8" w:rsidRPr="00D66A6E" w:rsidRDefault="00BB28C8" w:rsidP="00D66A6E">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6B51B8" w:rsidRDefault="006B51B8" w:rsidP="006B51B8">
      <w:pPr>
        <w:rPr>
          <w:rFonts w:ascii="GHEA Grapalat" w:hAnsi="GHEA Grapalat"/>
          <w:b/>
        </w:rPr>
      </w:pPr>
      <w:r>
        <w:rPr>
          <w:rFonts w:ascii="GHEA Grapalat" w:hAnsi="GHEA Grapalat"/>
          <w:b/>
        </w:rPr>
        <w:t xml:space="preserve">          </w:t>
      </w:r>
      <w:r w:rsidR="00BB28C8" w:rsidRPr="009F3DC7">
        <w:rPr>
          <w:rFonts w:ascii="GHEA Grapalat" w:hAnsi="GHEA Grapalat"/>
          <w:b/>
        </w:rPr>
        <w:t>3.2.</w:t>
      </w:r>
      <w:r w:rsidR="00BB28C8" w:rsidRPr="00124BE9">
        <w:rPr>
          <w:rFonts w:ascii="GHEA Grapalat" w:hAnsi="GHEA Grapalat"/>
          <w:b/>
        </w:rPr>
        <w:tab/>
      </w:r>
      <w:r w:rsidR="00BB28C8"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DD6BD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rsidR="00BB28C8" w:rsidRPr="00145166" w:rsidRDefault="00BB28C8" w:rsidP="00145166">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563671">
      <w:pPr>
        <w:widowControl w:val="0"/>
        <w:tabs>
          <w:tab w:val="left" w:pos="1134"/>
        </w:tabs>
        <w:spacing w:after="160" w:line="340" w:lineRule="auto"/>
        <w:ind w:firstLine="567"/>
        <w:jc w:val="both"/>
        <w:rPr>
          <w:rFonts w:ascii="GHEA Grapalat" w:hAnsi="GHEA Grapalat" w:cs="Sylfaen"/>
        </w:rPr>
      </w:pPr>
      <w:r w:rsidRPr="00381E16">
        <w:rPr>
          <w:rFonts w:ascii="GHEA Grapalat" w:hAnsi="GHEA Grapalat" w:cs="Sylfaen"/>
          <w:b/>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w:t>
      </w:r>
      <w:r w:rsidR="00145166">
        <w:rPr>
          <w:rFonts w:ascii="GHEA Grapalat" w:hAnsi="GHEA Grapalat"/>
        </w:rPr>
        <w:t>ику (Приложение № 4.1) и 2</w:t>
      </w:r>
      <w:r>
        <w:rPr>
          <w:rFonts w:ascii="GHEA Grapalat" w:hAnsi="GHEA Grapalat"/>
        </w:rPr>
        <w:t xml:space="preserve">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sidR="00381E16">
        <w:rPr>
          <w:rFonts w:ascii="GHEA Grapalat" w:hAnsi="GHEA Grapalat"/>
        </w:rPr>
        <w:t>.</w:t>
      </w:r>
      <w:r w:rsidR="00381E16">
        <w:rPr>
          <w:rFonts w:ascii="GHEA Grapalat" w:hAnsi="GHEA Grapalat"/>
        </w:rPr>
        <w:tab/>
        <w:t xml:space="preserve">Заказчик в течение </w:t>
      </w:r>
      <w:r w:rsidR="00381E16" w:rsidRPr="00381E16">
        <w:rPr>
          <w:rFonts w:ascii="GHEA Grapalat" w:hAnsi="GHEA Grapalat"/>
          <w:b/>
        </w:rPr>
        <w:t xml:space="preserve">20 </w:t>
      </w:r>
      <w:r w:rsidRPr="00381E16">
        <w:rPr>
          <w:rFonts w:ascii="GHEA Grapalat" w:hAnsi="GHEA Grapalat"/>
          <w:b/>
        </w:rPr>
        <w:t xml:space="preserve"> рабочих</w:t>
      </w:r>
      <w:r>
        <w:rPr>
          <w:rFonts w:ascii="GHEA Grapalat" w:hAnsi="GHEA Grapalat"/>
        </w:rPr>
        <w:t xml:space="preserve">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381E16" w:rsidRDefault="00BB28C8" w:rsidP="00381E16">
      <w:pPr>
        <w:widowControl w:val="0"/>
        <w:tabs>
          <w:tab w:val="left" w:pos="1276"/>
        </w:tabs>
        <w:spacing w:after="160" w:line="360" w:lineRule="auto"/>
        <w:ind w:firstLine="567"/>
        <w:jc w:val="both"/>
        <w:rPr>
          <w:rFonts w:ascii="GHEA Grapalat" w:hAnsi="GHEA Grapalat"/>
          <w:vertAlign w:val="superscrip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драмов РА, из которых (_______________) драмов РА составляют НДС. Цена включает все осуществляемые Подрядчиком расходы</w:t>
      </w:r>
      <w:r w:rsidR="00F445EC">
        <w:rPr>
          <w:rStyle w:val="FootnoteReference"/>
          <w:rFonts w:ascii="GHEA Grapalat" w:hAnsi="GHEA Grapalat"/>
        </w:rPr>
        <w:footnoteReference w:customMarkFollows="1" w:id="18"/>
        <w:t>28</w:t>
      </w:r>
      <w:r w:rsidRPr="00A542E3">
        <w:rPr>
          <w:rFonts w:ascii="GHEA Grapalat" w:hAnsi="GHEA Grapalat"/>
        </w:rPr>
        <w:t>.</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66775" w:rsidRDefault="00BB28C8" w:rsidP="00E21361">
      <w:pPr>
        <w:widowControl w:val="0"/>
        <w:tabs>
          <w:tab w:val="left" w:pos="1134"/>
        </w:tabs>
        <w:spacing w:after="160" w:line="360" w:lineRule="auto"/>
        <w:ind w:firstLine="567"/>
        <w:jc w:val="both"/>
        <w:rPr>
          <w:ins w:id="9"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Default="003D07B5" w:rsidP="006A2F70">
      <w:pPr>
        <w:spacing w:line="360" w:lineRule="auto"/>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381E16">
        <w:rPr>
          <w:rFonts w:ascii="GHEA Grapalat" w:hAnsi="GHEA Grapalat"/>
        </w:rPr>
        <w:t>30</w:t>
      </w:r>
      <w:r w:rsidR="00E02310">
        <w:rPr>
          <w:rFonts w:ascii="GHEA Grapalat" w:hAnsi="GHEA Grapalat"/>
        </w:rPr>
        <w:t xml:space="preserve">-ого </w:t>
      </w:r>
      <w:r w:rsidR="00BB28C8" w:rsidRPr="009F3DC7">
        <w:rPr>
          <w:rFonts w:ascii="GHEA Grapalat" w:hAnsi="GHEA Grapalat"/>
        </w:rPr>
        <w:t xml:space="preserve"> декабря данного года. </w:t>
      </w:r>
    </w:p>
    <w:p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19"/>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263C5" w:rsidRPr="00381E16" w:rsidRDefault="00B54A07" w:rsidP="006263C5">
      <w:pPr>
        <w:widowControl w:val="0"/>
        <w:tabs>
          <w:tab w:val="left" w:pos="1134"/>
        </w:tabs>
        <w:spacing w:after="160" w:line="360" w:lineRule="auto"/>
        <w:ind w:firstLine="567"/>
        <w:jc w:val="both"/>
        <w:rPr>
          <w:rFonts w:ascii="GHEA Grapalat" w:hAnsi="GHEA Grapalat"/>
          <w:b/>
        </w:rPr>
      </w:pPr>
      <w:r w:rsidRPr="00381E16">
        <w:rPr>
          <w:rFonts w:ascii="GHEA Grapalat" w:hAnsi="GHEA Grapalat"/>
          <w:b/>
        </w:rPr>
        <w:t>6.5.1.</w:t>
      </w:r>
      <w:r w:rsidR="006263C5" w:rsidRPr="00381E16">
        <w:rPr>
          <w:rFonts w:ascii="GHEA Grapalat" w:hAnsi="GHEA Grapalat"/>
          <w:b/>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381E16">
        <w:rPr>
          <w:rFonts w:ascii="GHEA Grapalat" w:hAnsi="GHEA Grapalat"/>
          <w:b/>
          <w:vertAlign w:val="superscript"/>
        </w:rPr>
        <w:t>31.1</w:t>
      </w:r>
    </w:p>
    <w:tbl>
      <w:tblPr>
        <w:tblStyle w:val="TableGrid"/>
        <w:tblW w:w="10031" w:type="dxa"/>
        <w:tblLook w:val="04A0" w:firstRow="1" w:lastRow="0" w:firstColumn="1" w:lastColumn="0" w:noHBand="0" w:noVBand="1"/>
      </w:tblPr>
      <w:tblGrid>
        <w:gridCol w:w="1384"/>
        <w:gridCol w:w="4678"/>
        <w:gridCol w:w="3969"/>
      </w:tblGrid>
      <w:tr w:rsidR="006263C5" w:rsidTr="00381E16">
        <w:tc>
          <w:tcPr>
            <w:tcW w:w="1384" w:type="dxa"/>
            <w:tcBorders>
              <w:top w:val="single" w:sz="4" w:space="0" w:color="auto"/>
              <w:left w:val="single" w:sz="4" w:space="0" w:color="auto"/>
              <w:bottom w:val="single" w:sz="4" w:space="0" w:color="auto"/>
              <w:right w:val="single" w:sz="4" w:space="0" w:color="auto"/>
            </w:tcBorders>
            <w:hideMark/>
          </w:tcPr>
          <w:p w:rsidR="006263C5" w:rsidRDefault="006263C5" w:rsidP="009879D2">
            <w:pPr>
              <w:pStyle w:val="NormalWeb"/>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4678" w:type="dxa"/>
            <w:tcBorders>
              <w:top w:val="single" w:sz="4" w:space="0" w:color="auto"/>
              <w:left w:val="single" w:sz="4" w:space="0" w:color="auto"/>
              <w:bottom w:val="single" w:sz="4" w:space="0" w:color="auto"/>
              <w:right w:val="single" w:sz="4" w:space="0" w:color="auto"/>
            </w:tcBorders>
            <w:hideMark/>
          </w:tcPr>
          <w:p w:rsidR="006263C5" w:rsidRPr="005967A5" w:rsidRDefault="006263C5" w:rsidP="009879D2">
            <w:pPr>
              <w:pStyle w:val="NormalWeb"/>
              <w:spacing w:before="0" w:beforeAutospacing="0" w:after="0" w:afterAutospacing="0" w:line="360" w:lineRule="auto"/>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3969" w:type="dxa"/>
            <w:tcBorders>
              <w:top w:val="single" w:sz="4" w:space="0" w:color="auto"/>
              <w:left w:val="single" w:sz="4" w:space="0" w:color="auto"/>
              <w:bottom w:val="single" w:sz="4" w:space="0" w:color="auto"/>
              <w:right w:val="single" w:sz="4" w:space="0" w:color="auto"/>
            </w:tcBorders>
            <w:hideMark/>
          </w:tcPr>
          <w:p w:rsidR="006263C5" w:rsidRPr="005967A5" w:rsidRDefault="006263C5" w:rsidP="009879D2">
            <w:pPr>
              <w:pStyle w:val="NormalWeb"/>
              <w:spacing w:before="0" w:beforeAutospacing="0" w:after="0" w:afterAutospacing="0" w:line="360" w:lineRule="auto"/>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r w:rsidRPr="005967A5">
              <w:rPr>
                <w:rFonts w:ascii="GHEA Grapalat" w:hAnsi="GHEA Grapalat"/>
                <w:sz w:val="20"/>
                <w:szCs w:val="20"/>
                <w:u w:val="single"/>
              </w:rPr>
              <w:t>тветственност</w:t>
            </w:r>
            <w:r w:rsidRPr="005967A5">
              <w:rPr>
                <w:rFonts w:ascii="GHEA Grapalat" w:hAnsi="GHEA Grapalat"/>
                <w:sz w:val="20"/>
                <w:szCs w:val="20"/>
                <w:u w:val="single"/>
                <w:lang w:val="en-US"/>
              </w:rPr>
              <w:t>ь</w:t>
            </w:r>
          </w:p>
        </w:tc>
      </w:tr>
      <w:tr w:rsidR="00381E16" w:rsidTr="00381E16">
        <w:tc>
          <w:tcPr>
            <w:tcW w:w="1384"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r>
              <w:rPr>
                <w:rFonts w:ascii="GHEA Grapalat" w:hAnsi="GHEA Grapalat" w:cs="Sylfaen"/>
                <w:b/>
                <w:sz w:val="20"/>
                <w:szCs w:val="20"/>
                <w:lang w:val="hy-AM" w:eastAsia="en-US"/>
              </w:rPr>
              <w:t>1</w:t>
            </w:r>
          </w:p>
        </w:tc>
        <w:tc>
          <w:tcPr>
            <w:tcW w:w="4678"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jc w:val="center"/>
              <w:rPr>
                <w:rFonts w:ascii="GHEA Grapalat" w:hAnsi="GHEA Grapalat" w:cs="Sylfaen"/>
                <w:b/>
                <w:sz w:val="20"/>
                <w:szCs w:val="20"/>
                <w:lang w:val="hy-AM" w:eastAsia="en-US"/>
              </w:rPr>
            </w:pPr>
            <w:r w:rsidRPr="00740F3F">
              <w:rPr>
                <w:rFonts w:ascii="GHEA Grapalat" w:hAnsi="GHEA Grapalat" w:cs="Sylfaen"/>
                <w:b/>
                <w:sz w:val="20"/>
                <w:szCs w:val="20"/>
                <w:lang w:val="hy-AM" w:eastAsia="en-US"/>
              </w:rPr>
              <w:t>Неправильная организация и оснащение строительной площадки</w:t>
            </w:r>
          </w:p>
        </w:tc>
        <w:tc>
          <w:tcPr>
            <w:tcW w:w="3969"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r w:rsidRPr="00740F3F">
              <w:rPr>
                <w:rFonts w:ascii="GHEA Grapalat" w:hAnsi="GHEA Grapalat" w:cs="Sylfaen"/>
                <w:b/>
                <w:sz w:val="20"/>
                <w:szCs w:val="20"/>
                <w:lang w:val="hy-AM" w:eastAsia="en-US"/>
              </w:rPr>
              <w:t>Неустойка - в размере 0,5% от цены договора</w:t>
            </w:r>
          </w:p>
        </w:tc>
      </w:tr>
      <w:tr w:rsidR="00381E16" w:rsidTr="00381E16">
        <w:tc>
          <w:tcPr>
            <w:tcW w:w="1384"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r>
              <w:rPr>
                <w:rFonts w:ascii="GHEA Grapalat" w:hAnsi="GHEA Grapalat" w:cs="Sylfaen"/>
                <w:b/>
                <w:sz w:val="20"/>
                <w:szCs w:val="20"/>
                <w:lang w:val="hy-AM" w:eastAsia="en-US"/>
              </w:rPr>
              <w:t>2</w:t>
            </w:r>
          </w:p>
        </w:tc>
        <w:tc>
          <w:tcPr>
            <w:tcW w:w="4678"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jc w:val="center"/>
              <w:rPr>
                <w:rFonts w:ascii="GHEA Grapalat" w:hAnsi="GHEA Grapalat" w:cs="Sylfaen"/>
                <w:b/>
                <w:sz w:val="20"/>
                <w:szCs w:val="20"/>
                <w:lang w:val="hy-AM" w:eastAsia="en-US"/>
              </w:rPr>
            </w:pPr>
            <w:r w:rsidRPr="00740F3F">
              <w:rPr>
                <w:rFonts w:ascii="GHEA Grapalat" w:hAnsi="GHEA Grapalat" w:cs="Sylfaen"/>
                <w:b/>
                <w:sz w:val="20"/>
                <w:szCs w:val="20"/>
                <w:lang w:val="hy-AM" w:eastAsia="en-US"/>
              </w:rPr>
              <w:t>Несоблюдение норм технической безопасности</w:t>
            </w:r>
          </w:p>
        </w:tc>
        <w:tc>
          <w:tcPr>
            <w:tcW w:w="3969"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r w:rsidRPr="00740F3F">
              <w:rPr>
                <w:rFonts w:ascii="GHEA Grapalat" w:hAnsi="GHEA Grapalat" w:cs="Sylfaen"/>
                <w:b/>
                <w:sz w:val="20"/>
                <w:szCs w:val="20"/>
                <w:lang w:val="hy-AM" w:eastAsia="en-US"/>
              </w:rPr>
              <w:t>Неустойка - в размере 0,5% от цены договора</w:t>
            </w:r>
          </w:p>
        </w:tc>
      </w:tr>
      <w:tr w:rsidR="00381E16" w:rsidTr="00381E16">
        <w:tc>
          <w:tcPr>
            <w:tcW w:w="1384"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r>
              <w:rPr>
                <w:rFonts w:ascii="GHEA Grapalat" w:hAnsi="GHEA Grapalat" w:cs="Sylfaen"/>
                <w:b/>
                <w:sz w:val="20"/>
                <w:szCs w:val="20"/>
                <w:lang w:val="hy-AM" w:eastAsia="en-US"/>
              </w:rPr>
              <w:t>3</w:t>
            </w:r>
          </w:p>
        </w:tc>
        <w:tc>
          <w:tcPr>
            <w:tcW w:w="4678"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jc w:val="center"/>
              <w:rPr>
                <w:rFonts w:ascii="GHEA Grapalat" w:hAnsi="GHEA Grapalat" w:cs="Sylfaen"/>
                <w:b/>
                <w:sz w:val="20"/>
                <w:szCs w:val="20"/>
                <w:lang w:val="hy-AM" w:eastAsia="en-US"/>
              </w:rPr>
            </w:pPr>
            <w:r w:rsidRPr="00740F3F">
              <w:rPr>
                <w:rFonts w:ascii="GHEA Grapalat" w:hAnsi="GHEA Grapalat" w:cs="Sylfaen"/>
                <w:b/>
                <w:sz w:val="20"/>
                <w:szCs w:val="20"/>
                <w:lang w:val="hy-AM" w:eastAsia="en-US"/>
              </w:rPr>
              <w:t>Несоблюдение санитарных и экологических норм</w:t>
            </w:r>
          </w:p>
        </w:tc>
        <w:tc>
          <w:tcPr>
            <w:tcW w:w="3969"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r w:rsidRPr="00740F3F">
              <w:rPr>
                <w:rFonts w:ascii="GHEA Grapalat" w:hAnsi="GHEA Grapalat" w:cs="Sylfaen"/>
                <w:b/>
                <w:sz w:val="20"/>
                <w:szCs w:val="20"/>
                <w:lang w:val="hy-AM" w:eastAsia="en-US"/>
              </w:rPr>
              <w:t>Неустойка - в размере 0,5% от цены договора</w:t>
            </w:r>
          </w:p>
        </w:tc>
      </w:tr>
      <w:tr w:rsidR="00381E16" w:rsidTr="00381E16">
        <w:tc>
          <w:tcPr>
            <w:tcW w:w="1384" w:type="dxa"/>
            <w:tcBorders>
              <w:top w:val="single" w:sz="4" w:space="0" w:color="auto"/>
              <w:left w:val="single" w:sz="4" w:space="0" w:color="auto"/>
              <w:bottom w:val="single" w:sz="4" w:space="0" w:color="auto"/>
              <w:right w:val="single" w:sz="4" w:space="0" w:color="auto"/>
            </w:tcBorders>
          </w:tcPr>
          <w:p w:rsidR="00381E16" w:rsidRDefault="00381E16" w:rsidP="00381E16">
            <w:pPr>
              <w:pStyle w:val="NormalWeb"/>
              <w:spacing w:before="0" w:beforeAutospacing="0" w:after="0" w:afterAutospacing="0" w:line="360" w:lineRule="auto"/>
              <w:jc w:val="center"/>
              <w:rPr>
                <w:rFonts w:ascii="GHEA Grapalat" w:hAnsi="GHEA Grapalat" w:cs="Sylfaen"/>
                <w:b/>
                <w:sz w:val="20"/>
                <w:szCs w:val="20"/>
                <w:lang w:val="hy-AM" w:eastAsia="en-US"/>
              </w:rPr>
            </w:pPr>
            <w:r>
              <w:rPr>
                <w:rFonts w:ascii="GHEA Grapalat" w:hAnsi="GHEA Grapalat" w:cs="Sylfaen"/>
                <w:b/>
                <w:sz w:val="20"/>
                <w:szCs w:val="20"/>
                <w:lang w:val="hy-AM" w:eastAsia="en-US"/>
              </w:rPr>
              <w:t>4</w:t>
            </w:r>
          </w:p>
        </w:tc>
        <w:tc>
          <w:tcPr>
            <w:tcW w:w="4678" w:type="dxa"/>
            <w:tcBorders>
              <w:top w:val="single" w:sz="4" w:space="0" w:color="auto"/>
              <w:left w:val="single" w:sz="4" w:space="0" w:color="auto"/>
              <w:bottom w:val="single" w:sz="4" w:space="0" w:color="auto"/>
              <w:right w:val="single" w:sz="4" w:space="0" w:color="auto"/>
            </w:tcBorders>
          </w:tcPr>
          <w:p w:rsidR="00381E16" w:rsidRPr="00417E9D" w:rsidRDefault="00381E16" w:rsidP="00381E16">
            <w:pPr>
              <w:pStyle w:val="NormalWeb"/>
              <w:spacing w:before="0" w:beforeAutospacing="0" w:after="0" w:afterAutospacing="0"/>
              <w:jc w:val="center"/>
              <w:rPr>
                <w:rFonts w:ascii="GHEA Grapalat" w:hAnsi="GHEA Grapalat" w:cs="Sylfaen"/>
                <w:b/>
                <w:sz w:val="20"/>
                <w:szCs w:val="20"/>
                <w:lang w:val="hy-AM" w:eastAsia="en-US"/>
              </w:rPr>
            </w:pPr>
            <w:r w:rsidRPr="00740F3F">
              <w:rPr>
                <w:rFonts w:ascii="GHEA Grapalat" w:hAnsi="GHEA Grapalat" w:cs="Sylfaen"/>
                <w:b/>
                <w:sz w:val="20"/>
                <w:szCs w:val="20"/>
                <w:lang w:val="hy-AM" w:eastAsia="en-US"/>
              </w:rPr>
              <w:t>Отсутствие устройств видеофиксации по нормам, установленным Градостроительным комитетом</w:t>
            </w:r>
          </w:p>
        </w:tc>
        <w:tc>
          <w:tcPr>
            <w:tcW w:w="3969" w:type="dxa"/>
            <w:tcBorders>
              <w:top w:val="single" w:sz="4" w:space="0" w:color="auto"/>
              <w:left w:val="single" w:sz="4" w:space="0" w:color="auto"/>
              <w:bottom w:val="single" w:sz="4" w:space="0" w:color="auto"/>
              <w:right w:val="single" w:sz="4" w:space="0" w:color="auto"/>
            </w:tcBorders>
          </w:tcPr>
          <w:p w:rsidR="00381E16" w:rsidRPr="00740F3F" w:rsidRDefault="00381E16" w:rsidP="00381E16">
            <w:pPr>
              <w:pStyle w:val="NormalWeb"/>
              <w:jc w:val="center"/>
              <w:rPr>
                <w:rFonts w:ascii="GHEA Grapalat" w:hAnsi="GHEA Grapalat" w:cs="Sylfaen"/>
                <w:b/>
                <w:sz w:val="20"/>
                <w:szCs w:val="20"/>
                <w:lang w:val="hy-AM" w:eastAsia="en-US"/>
              </w:rPr>
            </w:pPr>
            <w:r w:rsidRPr="00740F3F">
              <w:rPr>
                <w:rFonts w:ascii="GHEA Grapalat" w:hAnsi="GHEA Grapalat" w:cs="Sylfaen"/>
                <w:b/>
                <w:sz w:val="20"/>
                <w:szCs w:val="20"/>
                <w:lang w:val="hy-AM" w:eastAsia="en-US"/>
              </w:rPr>
              <w:t>Штраф – 10% от цены контракта</w:t>
            </w:r>
          </w:p>
          <w:p w:rsidR="00381E16" w:rsidRPr="00417E9D" w:rsidRDefault="00381E16" w:rsidP="00381E16">
            <w:pPr>
              <w:pStyle w:val="NormalWeb"/>
              <w:spacing w:before="0" w:beforeAutospacing="0" w:after="0" w:afterAutospacing="0"/>
              <w:jc w:val="center"/>
              <w:rPr>
                <w:rFonts w:ascii="GHEA Grapalat" w:hAnsi="GHEA Grapalat" w:cs="Sylfaen"/>
                <w:b/>
                <w:sz w:val="20"/>
                <w:szCs w:val="20"/>
                <w:lang w:val="hy-AM" w:eastAsia="en-US"/>
              </w:rPr>
            </w:pPr>
            <w:r w:rsidRPr="00740F3F">
              <w:rPr>
                <w:rFonts w:ascii="GHEA Grapalat" w:hAnsi="GHEA Grapalat" w:cs="Sylfaen"/>
                <w:b/>
                <w:sz w:val="20"/>
                <w:szCs w:val="20"/>
                <w:lang w:val="hy-AM" w:eastAsia="en-US"/>
              </w:rPr>
              <w:t>В случае повторения во второй раз расторжение договора</w:t>
            </w:r>
          </w:p>
        </w:tc>
      </w:tr>
    </w:tbl>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20"/>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21"/>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BD3E23">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E27E53">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заменя</w:t>
      </w:r>
      <w:r w:rsidR="00C3050C"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00B2182F" w:rsidRPr="00891020">
        <w:rPr>
          <w:rFonts w:ascii="GHEA Grapalat" w:hAnsi="GHEA Grapalat"/>
        </w:rPr>
        <w:t>абзац</w:t>
      </w:r>
      <w:r w:rsidR="00B2182F">
        <w:rPr>
          <w:rFonts w:ascii="GHEA Grapalat" w:hAnsi="GHEA Grapalat"/>
        </w:rPr>
        <w:t>а</w:t>
      </w:r>
      <w:r w:rsidR="00B2182F" w:rsidRPr="00891020">
        <w:rPr>
          <w:rFonts w:ascii="GHEA Grapalat" w:hAnsi="GHEA Grapalat"/>
        </w:rPr>
        <w:t xml:space="preserve"> "</w:t>
      </w:r>
      <w:r w:rsidR="00B2182F">
        <w:rPr>
          <w:rFonts w:ascii="GHEA Grapalat" w:hAnsi="GHEA Grapalat"/>
        </w:rPr>
        <w:t>в</w:t>
      </w:r>
      <w:r w:rsidR="00B2182F" w:rsidRPr="00891020">
        <w:rPr>
          <w:rFonts w:ascii="GHEA Grapalat" w:hAnsi="GHEA Grapalat"/>
        </w:rPr>
        <w:t>" подпункта 1</w:t>
      </w:r>
      <w:r w:rsidR="00B2182F">
        <w:rPr>
          <w:rFonts w:ascii="GHEA Grapalat" w:hAnsi="GHEA Grapalat"/>
        </w:rPr>
        <w:t xml:space="preserve"> и</w:t>
      </w:r>
      <w:r w:rsidR="00B2182F" w:rsidRPr="009F3DC7">
        <w:rPr>
          <w:rFonts w:ascii="GHEA Grapalat" w:hAnsi="GHEA Grapalat"/>
        </w:rPr>
        <w:t xml:space="preserve"> </w:t>
      </w:r>
      <w:r w:rsidRPr="009F3DC7">
        <w:rPr>
          <w:rFonts w:ascii="GHEA Grapalat" w:hAnsi="GHEA Grapalat"/>
        </w:rPr>
        <w:t>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FootnoteReference"/>
          <w:rFonts w:ascii="GHEA Grapalat" w:hAnsi="GHEA Grapalat"/>
        </w:rPr>
        <w:footnoteReference w:customMarkFollows="1" w:id="22"/>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B5865" w:rsidRDefault="008B56A4" w:rsidP="009B5865">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9B5865" w:rsidRDefault="00F13385" w:rsidP="009B5865">
      <w:pPr>
        <w:widowControl w:val="0"/>
        <w:spacing w:after="160" w:line="360" w:lineRule="auto"/>
        <w:ind w:firstLine="567"/>
        <w:jc w:val="center"/>
        <w:rPr>
          <w:rFonts w:ascii="Sylfaen" w:hAnsi="Sylfaen"/>
          <w:lang w:val="hy-AM"/>
        </w:rPr>
      </w:pPr>
      <w:r w:rsidRPr="00F13385">
        <w:rPr>
          <w:rFonts w:ascii="GHEA Grapalat" w:hAnsi="GHEA Grapalat"/>
          <w:b/>
        </w:rPr>
        <w:t>ВЫПОЛНЕНИЕ СТРОИТЕЛЬНЫХ РАБОТ ПО СТРОИТЕЛЬСТВУ ЛИНИИ ПИТЬЕВОЙ ВОДЫ ДЛЯ ОБЩИНЫ ГАРНИ КОТАЙКСКОГО РАЙОНА РА</w:t>
      </w:r>
    </w:p>
    <w:p w:rsidR="00F13385" w:rsidRDefault="00F13385" w:rsidP="009B5865">
      <w:pPr>
        <w:widowControl w:val="0"/>
        <w:spacing w:after="160" w:line="360" w:lineRule="auto"/>
        <w:ind w:firstLine="567"/>
        <w:jc w:val="center"/>
        <w:rPr>
          <w:rFonts w:ascii="Sylfaen" w:hAnsi="Sylfaen"/>
          <w:lang w:val="hy-AM"/>
        </w:rPr>
      </w:pPr>
    </w:p>
    <w:p w:rsidR="00F13385" w:rsidRDefault="00F13385" w:rsidP="009B5865">
      <w:pPr>
        <w:widowControl w:val="0"/>
        <w:spacing w:after="160" w:line="360" w:lineRule="auto"/>
        <w:ind w:firstLine="567"/>
        <w:jc w:val="center"/>
        <w:rPr>
          <w:rFonts w:ascii="Sylfaen" w:hAnsi="Sylfaen"/>
          <w:lang w:val="hy-AM"/>
        </w:rPr>
      </w:pPr>
    </w:p>
    <w:p w:rsidR="009B5865" w:rsidRPr="00F13385" w:rsidRDefault="00F13385" w:rsidP="009B5865">
      <w:pPr>
        <w:widowControl w:val="0"/>
        <w:spacing w:after="160" w:line="360" w:lineRule="auto"/>
        <w:ind w:firstLine="567"/>
        <w:jc w:val="center"/>
        <w:rPr>
          <w:rFonts w:ascii="Sylfaen" w:hAnsi="Sylfaen"/>
          <w:sz w:val="20"/>
          <w:szCs w:val="20"/>
          <w:lang w:val="hy-AM"/>
        </w:rPr>
      </w:pPr>
      <w:r w:rsidRPr="00F13385">
        <w:rPr>
          <w:rFonts w:ascii="GHEA Grapalat" w:hAnsi="GHEA Grapalat"/>
          <w:sz w:val="20"/>
          <w:szCs w:val="20"/>
        </w:rPr>
        <w:t>Объемная ведомость-смета</w:t>
      </w:r>
    </w:p>
    <w:p w:rsidR="009B5865" w:rsidRPr="00F13385" w:rsidRDefault="009B5865" w:rsidP="009B5865">
      <w:pPr>
        <w:widowControl w:val="0"/>
        <w:spacing w:after="160" w:line="360" w:lineRule="auto"/>
        <w:ind w:firstLine="567"/>
        <w:jc w:val="center"/>
        <w:rPr>
          <w:rFonts w:ascii="GHEA Grapalat" w:hAnsi="GHEA Grapalat"/>
          <w:sz w:val="20"/>
          <w:szCs w:val="20"/>
        </w:rPr>
      </w:pPr>
      <w:r w:rsidRPr="00F13385">
        <w:rPr>
          <w:rFonts w:ascii="GHEA Grapalat" w:hAnsi="GHEA Grapalat"/>
          <w:sz w:val="20"/>
          <w:szCs w:val="20"/>
        </w:rPr>
        <w:t>ПРИЛАГАЕТСЯ</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9B5865" w:rsidRDefault="009B5865" w:rsidP="009B5865">
      <w:pPr>
        <w:widowControl w:val="0"/>
        <w:spacing w:after="160" w:line="360" w:lineRule="auto"/>
        <w:ind w:firstLine="567"/>
        <w:rPr>
          <w:rFonts w:ascii="GHEA Grapalat" w:hAnsi="GHEA Grapalat"/>
        </w:rPr>
      </w:pPr>
      <w:r w:rsidRPr="009F3DC7">
        <w:rPr>
          <w:rFonts w:ascii="GHEA Grapalat" w:hAnsi="GHEA Grapalat"/>
        </w:rPr>
        <w:t xml:space="preserve">* </w:t>
      </w:r>
      <w:r w:rsidRPr="00417E9D">
        <w:rPr>
          <w:rFonts w:ascii="GHEA Grapalat" w:hAnsi="GHEA Grapalat"/>
        </w:rPr>
        <w:t>Подрядчик выполняет работы в общине Гарни Котайкской области РА.</w:t>
      </w:r>
    </w:p>
    <w:p w:rsidR="009C6169" w:rsidRPr="009C6169" w:rsidRDefault="009C6169" w:rsidP="009C6169">
      <w:pPr>
        <w:widowControl w:val="0"/>
        <w:spacing w:after="160" w:line="360" w:lineRule="auto"/>
        <w:ind w:firstLine="567"/>
        <w:rPr>
          <w:rFonts w:ascii="GHEA Grapalat" w:hAnsi="GHEA Grapalat"/>
          <w:i/>
        </w:rPr>
      </w:pPr>
      <w:r w:rsidRPr="009C6169">
        <w:rPr>
          <w:rFonts w:ascii="GHEA Grapalat" w:hAnsi="GHEA Grapalat"/>
          <w:i/>
        </w:rPr>
        <w:t>**&lt;О наличии лицензии&gt;- Осуществление строительства в сфере градостроительства (за исключением работ, не требующих разрешения на строительство) по следующему направлению:</w:t>
      </w:r>
    </w:p>
    <w:p w:rsidR="009C6169" w:rsidRPr="009C6169" w:rsidRDefault="009C6169" w:rsidP="009C6169">
      <w:pPr>
        <w:widowControl w:val="0"/>
        <w:spacing w:after="160" w:line="360" w:lineRule="auto"/>
        <w:ind w:firstLine="567"/>
        <w:rPr>
          <w:rFonts w:ascii="GHEA Grapalat" w:hAnsi="GHEA Grapalat"/>
          <w:i/>
        </w:rPr>
      </w:pPr>
      <w:r w:rsidRPr="009C6169">
        <w:rPr>
          <w:rFonts w:ascii="GHEA Grapalat" w:hAnsi="GHEA Grapalat"/>
          <w:i/>
        </w:rPr>
        <w:t>• жилые, общественные, производственные.</w:t>
      </w:r>
    </w:p>
    <w:p w:rsidR="009C6169" w:rsidRPr="009F3DC7" w:rsidRDefault="009C6169" w:rsidP="009C6169">
      <w:pPr>
        <w:widowControl w:val="0"/>
        <w:spacing w:after="160" w:line="360" w:lineRule="auto"/>
        <w:ind w:firstLine="567"/>
        <w:rPr>
          <w:rFonts w:ascii="GHEA Grapalat" w:hAnsi="GHEA Grapalat"/>
          <w:i/>
        </w:rPr>
      </w:pPr>
      <w:r w:rsidRPr="009C6169">
        <w:rPr>
          <w:rFonts w:ascii="GHEA Grapalat" w:hAnsi="GHEA Grapalat"/>
          <w:i/>
        </w:rPr>
        <w:t>• гидравлический</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9B5865" w:rsidRDefault="009B5865" w:rsidP="00B55269">
      <w:pPr>
        <w:rPr>
          <w:rFonts w:ascii="GHEA Grapalat" w:hAnsi="GHEA Grapalat"/>
          <w:i/>
        </w:rPr>
      </w:pPr>
    </w:p>
    <w:p w:rsidR="00B55269" w:rsidRDefault="00B55269" w:rsidP="00B55269">
      <w:pPr>
        <w:rPr>
          <w:rFonts w:ascii="GHEA Grapalat" w:hAnsi="GHEA Grapalat"/>
          <w:i/>
        </w:rPr>
      </w:pPr>
    </w:p>
    <w:p w:rsidR="00B55269" w:rsidRDefault="00B55269" w:rsidP="00B55269">
      <w:pPr>
        <w:rPr>
          <w:rFonts w:ascii="GHEA Grapalat" w:hAnsi="GHEA Grapalat"/>
          <w:i/>
        </w:rPr>
      </w:pPr>
    </w:p>
    <w:p w:rsidR="00B55269" w:rsidRDefault="00B55269" w:rsidP="00B55269">
      <w:pPr>
        <w:rPr>
          <w:rFonts w:ascii="GHEA Grapalat" w:hAnsi="GHEA Grapalat"/>
          <w:i/>
        </w:rPr>
      </w:pPr>
    </w:p>
    <w:p w:rsidR="00B55269" w:rsidRDefault="00B55269" w:rsidP="00B55269">
      <w:pPr>
        <w:rPr>
          <w:rFonts w:ascii="GHEA Grapalat" w:hAnsi="GHEA Grapalat"/>
          <w:i/>
        </w:r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F13385" w:rsidRDefault="00F13385" w:rsidP="00F13385">
      <w:pPr>
        <w:widowControl w:val="0"/>
        <w:spacing w:line="276" w:lineRule="auto"/>
        <w:ind w:firstLine="567"/>
        <w:jc w:val="center"/>
        <w:rPr>
          <w:rFonts w:ascii="Sylfaen" w:hAnsi="Sylfaen"/>
          <w:lang w:val="hy-AM"/>
        </w:rPr>
      </w:pPr>
      <w:r w:rsidRPr="00F13385">
        <w:rPr>
          <w:rFonts w:ascii="GHEA Grapalat" w:hAnsi="GHEA Grapalat"/>
          <w:b/>
        </w:rPr>
        <w:t>ВЫПОЛНЕНИЕ СТРОИТЕЛЬНЫХ РАБОТ ПО СТРОИТЕЛЬСТВУ ЛИНИИ ПИТЬЕВОЙ ВОДЫ ДЛЯ ОБЩИНЫ ГАРНИ КОТАЙКСКОГО РАЙОНА РА</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969"/>
        <w:gridCol w:w="2641"/>
        <w:gridCol w:w="2321"/>
      </w:tblGrid>
      <w:tr w:rsidR="00BB28C8" w:rsidRPr="009F3DC7" w:rsidTr="009B5865">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969"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962"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3"/>
              <w:t>**</w:t>
            </w:r>
          </w:p>
        </w:tc>
      </w:tr>
      <w:tr w:rsidR="00BB28C8" w:rsidRPr="009F3DC7" w:rsidTr="009B5865">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3969" w:type="dxa"/>
            <w:vMerge/>
          </w:tcPr>
          <w:p w:rsidR="00BB28C8" w:rsidRPr="00517562" w:rsidRDefault="00BB28C8" w:rsidP="003D2146">
            <w:pPr>
              <w:widowControl w:val="0"/>
              <w:spacing w:after="120"/>
              <w:rPr>
                <w:rFonts w:ascii="GHEA Grapalat" w:hAnsi="GHEA Grapalat"/>
                <w:sz w:val="20"/>
                <w:szCs w:val="20"/>
              </w:rPr>
            </w:pPr>
          </w:p>
        </w:tc>
        <w:tc>
          <w:tcPr>
            <w:tcW w:w="2641"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321"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9B5865" w:rsidRPr="009F3DC7" w:rsidTr="009B5865">
        <w:trPr>
          <w:trHeight w:val="586"/>
          <w:jc w:val="center"/>
        </w:trPr>
        <w:tc>
          <w:tcPr>
            <w:tcW w:w="816" w:type="dxa"/>
            <w:vAlign w:val="center"/>
          </w:tcPr>
          <w:p w:rsidR="009B5865" w:rsidRPr="00517562" w:rsidRDefault="009B5865" w:rsidP="009B5865">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3969" w:type="dxa"/>
            <w:vAlign w:val="center"/>
          </w:tcPr>
          <w:p w:rsidR="009B5865" w:rsidRPr="00517562" w:rsidRDefault="006B51B8" w:rsidP="009B5865">
            <w:pPr>
              <w:widowControl w:val="0"/>
              <w:spacing w:after="120"/>
              <w:jc w:val="center"/>
              <w:rPr>
                <w:rFonts w:ascii="GHEA Grapalat" w:hAnsi="GHEA Grapalat"/>
                <w:sz w:val="20"/>
                <w:szCs w:val="20"/>
              </w:rPr>
            </w:pPr>
            <w:r w:rsidRPr="006B51B8">
              <w:rPr>
                <w:rFonts w:ascii="GHEA Grapalat" w:eastAsia="Calibri" w:hAnsi="GHEA Grapalat" w:cs="Sylfaen"/>
                <w:i/>
                <w:lang w:val="hy-AM" w:eastAsia="en-US" w:bidi="ar-SA"/>
              </w:rPr>
              <w:t>Работы по строительству линий питьевой воды общины Гарни</w:t>
            </w:r>
          </w:p>
        </w:tc>
        <w:tc>
          <w:tcPr>
            <w:tcW w:w="2641" w:type="dxa"/>
            <w:vAlign w:val="center"/>
          </w:tcPr>
          <w:p w:rsidR="009B5865" w:rsidRPr="006B51B8" w:rsidRDefault="009B5865" w:rsidP="009B5865">
            <w:pPr>
              <w:widowControl w:val="0"/>
              <w:spacing w:after="120"/>
              <w:jc w:val="center"/>
              <w:rPr>
                <w:rFonts w:ascii="GHEA Grapalat" w:hAnsi="GHEA Grapalat"/>
                <w:sz w:val="20"/>
                <w:szCs w:val="20"/>
              </w:rPr>
            </w:pPr>
            <w:r w:rsidRPr="006B51B8">
              <w:rPr>
                <w:rFonts w:ascii="GHEA Grapalat" w:hAnsi="GHEA Grapalat"/>
                <w:sz w:val="20"/>
                <w:szCs w:val="20"/>
              </w:rPr>
              <w:t>при предоставлении финансовых средств - с даты вступления в силу соглашения между сторонами</w:t>
            </w:r>
          </w:p>
        </w:tc>
        <w:tc>
          <w:tcPr>
            <w:tcW w:w="2321" w:type="dxa"/>
            <w:vAlign w:val="center"/>
          </w:tcPr>
          <w:p w:rsidR="009B5865" w:rsidRPr="004E0C45" w:rsidRDefault="00F13385" w:rsidP="009B5865">
            <w:pPr>
              <w:widowControl w:val="0"/>
              <w:spacing w:after="120"/>
              <w:jc w:val="center"/>
              <w:rPr>
                <w:rFonts w:ascii="GHEA Grapalat" w:hAnsi="GHEA Grapalat"/>
                <w:sz w:val="20"/>
                <w:szCs w:val="20"/>
              </w:rPr>
            </w:pPr>
            <w:r w:rsidRPr="004E0C45">
              <w:rPr>
                <w:rFonts w:ascii="GHEA Grapalat" w:hAnsi="GHEA Grapalat"/>
                <w:spacing w:val="6"/>
              </w:rPr>
              <w:t>500</w:t>
            </w:r>
            <w:r w:rsidR="009B5865" w:rsidRPr="004E0C45">
              <w:rPr>
                <w:rFonts w:ascii="GHEA Grapalat" w:hAnsi="GHEA Grapalat"/>
                <w:spacing w:val="6"/>
              </w:rPr>
              <w:t xml:space="preserve"> календарных дней</w:t>
            </w:r>
          </w:p>
        </w:tc>
      </w:tr>
      <w:tr w:rsidR="009B5865" w:rsidRPr="009F3DC7" w:rsidTr="009B5865">
        <w:trPr>
          <w:cantSplit/>
          <w:trHeight w:val="586"/>
          <w:jc w:val="center"/>
        </w:trPr>
        <w:tc>
          <w:tcPr>
            <w:tcW w:w="4785" w:type="dxa"/>
            <w:gridSpan w:val="2"/>
            <w:vAlign w:val="center"/>
          </w:tcPr>
          <w:p w:rsidR="009B5865" w:rsidRPr="00517562" w:rsidRDefault="009B5865" w:rsidP="009B5865">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641" w:type="dxa"/>
            <w:vAlign w:val="center"/>
          </w:tcPr>
          <w:p w:rsidR="009B5865" w:rsidRPr="006B51B8" w:rsidRDefault="009B5865" w:rsidP="009B5865">
            <w:pPr>
              <w:widowControl w:val="0"/>
              <w:spacing w:after="120"/>
              <w:jc w:val="center"/>
              <w:rPr>
                <w:rFonts w:ascii="GHEA Grapalat" w:hAnsi="GHEA Grapalat"/>
                <w:sz w:val="20"/>
                <w:szCs w:val="20"/>
              </w:rPr>
            </w:pPr>
            <w:r w:rsidRPr="006B51B8">
              <w:rPr>
                <w:rFonts w:ascii="GHEA Grapalat" w:hAnsi="GHEA Grapalat"/>
                <w:sz w:val="20"/>
                <w:szCs w:val="20"/>
              </w:rPr>
              <w:t>при предоставлении финансовых средств - с даты вступления в силу соглашения между сторонами</w:t>
            </w:r>
          </w:p>
        </w:tc>
        <w:tc>
          <w:tcPr>
            <w:tcW w:w="2321" w:type="dxa"/>
            <w:vAlign w:val="center"/>
          </w:tcPr>
          <w:p w:rsidR="009B5865" w:rsidRPr="004E0C45" w:rsidRDefault="00F13385" w:rsidP="009B5865">
            <w:pPr>
              <w:widowControl w:val="0"/>
              <w:spacing w:after="120"/>
              <w:jc w:val="center"/>
              <w:rPr>
                <w:rFonts w:ascii="GHEA Grapalat" w:hAnsi="GHEA Grapalat"/>
                <w:sz w:val="20"/>
                <w:szCs w:val="20"/>
              </w:rPr>
            </w:pPr>
            <w:r w:rsidRPr="004E0C45">
              <w:rPr>
                <w:rFonts w:ascii="GHEA Grapalat" w:hAnsi="GHEA Grapalat"/>
                <w:spacing w:val="6"/>
              </w:rPr>
              <w:t>500</w:t>
            </w:r>
            <w:r w:rsidR="009B5865" w:rsidRPr="004E0C45">
              <w:rPr>
                <w:rFonts w:ascii="GHEA Grapalat" w:hAnsi="GHEA Grapalat"/>
                <w:spacing w:val="6"/>
              </w:rPr>
              <w:t xml:space="preserve"> календарных дней</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Default="000151D8" w:rsidP="00BB28C8">
      <w:pPr>
        <w:widowControl w:val="0"/>
        <w:tabs>
          <w:tab w:val="left" w:pos="8789"/>
        </w:tabs>
        <w:spacing w:after="160" w:line="360" w:lineRule="auto"/>
        <w:ind w:firstLine="567"/>
        <w:jc w:val="both"/>
        <w:rPr>
          <w:rFonts w:ascii="GHEA Grapalat" w:hAnsi="GHEA Grapalat"/>
        </w:rPr>
      </w:pPr>
    </w:p>
    <w:p w:rsidR="000151D8" w:rsidRPr="009F3DC7" w:rsidRDefault="000151D8" w:rsidP="00BB28C8">
      <w:pPr>
        <w:widowControl w:val="0"/>
        <w:tabs>
          <w:tab w:val="left" w:pos="8789"/>
        </w:tabs>
        <w:spacing w:after="160" w:line="360" w:lineRule="auto"/>
        <w:ind w:firstLine="567"/>
        <w:jc w:val="both"/>
        <w:rPr>
          <w:rFonts w:ascii="GHEA Grapalat" w:hAnsi="GHEA Grapalat"/>
        </w:rPr>
      </w:pPr>
    </w:p>
    <w:p w:rsidR="00BB28C8" w:rsidRPr="009B5865" w:rsidRDefault="00BB28C8" w:rsidP="000151D8">
      <w:pPr>
        <w:widowControl w:val="0"/>
        <w:jc w:val="right"/>
        <w:rPr>
          <w:rFonts w:ascii="GHEA Grapalat" w:hAnsi="GHEA Grapalat"/>
          <w:i/>
        </w:rPr>
      </w:pPr>
      <w:r w:rsidRPr="009F3DC7">
        <w:rPr>
          <w:rFonts w:ascii="GHEA Grapalat" w:hAnsi="GHEA Grapalat"/>
          <w:i/>
        </w:rPr>
        <w:t>Приложение № 3</w:t>
      </w:r>
    </w:p>
    <w:p w:rsidR="00BB28C8" w:rsidRPr="000151D8" w:rsidRDefault="00BB28C8" w:rsidP="000151D8">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B5865" w:rsidRDefault="00BB28C8" w:rsidP="000151D8">
      <w:pPr>
        <w:widowControl w:val="0"/>
        <w:spacing w:line="360" w:lineRule="auto"/>
        <w:ind w:firstLine="567"/>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4"/>
        <w:t>*</w:t>
      </w:r>
    </w:p>
    <w:p w:rsidR="00BB28C8" w:rsidRPr="009F3DC7" w:rsidRDefault="00BB28C8" w:rsidP="000151D8">
      <w:pPr>
        <w:widowControl w:val="0"/>
        <w:spacing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25"/>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0151D8" w:rsidRPr="00685FDC" w:rsidTr="000D0B93">
        <w:trPr>
          <w:cantSplit/>
          <w:trHeight w:val="1134"/>
          <w:jc w:val="center"/>
        </w:trPr>
        <w:tc>
          <w:tcPr>
            <w:tcW w:w="1259" w:type="dxa"/>
          </w:tcPr>
          <w:p w:rsidR="000151D8" w:rsidRPr="00685FDC" w:rsidRDefault="000151D8" w:rsidP="000151D8">
            <w:pPr>
              <w:widowControl w:val="0"/>
              <w:spacing w:after="120"/>
              <w:jc w:val="center"/>
              <w:rPr>
                <w:rFonts w:ascii="GHEA Grapalat" w:hAnsi="GHEA Grapalat"/>
                <w:sz w:val="14"/>
                <w:szCs w:val="16"/>
              </w:rPr>
            </w:pPr>
          </w:p>
        </w:tc>
        <w:tc>
          <w:tcPr>
            <w:tcW w:w="1238" w:type="dxa"/>
            <w:vAlign w:val="center"/>
          </w:tcPr>
          <w:p w:rsidR="000151D8" w:rsidRDefault="000151D8" w:rsidP="000151D8">
            <w:pPr>
              <w:jc w:val="center"/>
              <w:rPr>
                <w:rFonts w:ascii="Calibri" w:hAnsi="Calibri" w:cs="Calibri"/>
                <w:sz w:val="22"/>
                <w:szCs w:val="22"/>
              </w:rPr>
            </w:pPr>
            <w:r>
              <w:rPr>
                <w:rFonts w:ascii="Calibri" w:hAnsi="Calibri" w:cs="Calibri"/>
                <w:sz w:val="22"/>
                <w:szCs w:val="22"/>
              </w:rPr>
              <w:t>45231132</w:t>
            </w:r>
          </w:p>
          <w:p w:rsidR="000151D8" w:rsidRPr="000E75E1" w:rsidRDefault="000151D8" w:rsidP="000151D8">
            <w:pPr>
              <w:jc w:val="center"/>
              <w:rPr>
                <w:rFonts w:ascii="Calibri" w:hAnsi="Calibri" w:cs="Calibri"/>
                <w:sz w:val="22"/>
                <w:szCs w:val="22"/>
              </w:rPr>
            </w:pPr>
          </w:p>
        </w:tc>
        <w:tc>
          <w:tcPr>
            <w:tcW w:w="1019" w:type="dxa"/>
            <w:vAlign w:val="center"/>
          </w:tcPr>
          <w:p w:rsidR="000151D8" w:rsidRPr="00E6597C" w:rsidRDefault="000151D8" w:rsidP="000151D8">
            <w:pPr>
              <w:jc w:val="center"/>
              <w:rPr>
                <w:rFonts w:ascii="GHEA Grapalat" w:hAnsi="GHEA Grapalat"/>
                <w:sz w:val="20"/>
                <w:lang w:val="es-ES"/>
              </w:rPr>
            </w:pPr>
            <w:r w:rsidRPr="000151D8">
              <w:rPr>
                <w:rFonts w:ascii="GHEA Grapalat" w:eastAsia="Calibri" w:hAnsi="GHEA Grapalat" w:cs="Sylfaen"/>
                <w:i/>
                <w:lang w:val="hy-AM"/>
              </w:rPr>
              <w:t>Работы по строительству линий питьевой воды общины Гарни</w:t>
            </w:r>
          </w:p>
        </w:tc>
        <w:tc>
          <w:tcPr>
            <w:tcW w:w="582" w:type="dxa"/>
            <w:vAlign w:val="center"/>
          </w:tcPr>
          <w:p w:rsidR="000151D8" w:rsidRPr="00685FDC" w:rsidRDefault="000151D8" w:rsidP="000151D8">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0151D8" w:rsidRPr="00685FDC" w:rsidRDefault="000151D8" w:rsidP="000151D8">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0151D8" w:rsidRPr="00685FDC" w:rsidRDefault="000151D8" w:rsidP="000151D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0151D8" w:rsidRPr="00685FDC" w:rsidRDefault="000151D8" w:rsidP="000151D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0151D8" w:rsidRPr="00685FDC" w:rsidRDefault="000151D8" w:rsidP="000151D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0151D8" w:rsidRPr="00685FDC" w:rsidRDefault="000151D8" w:rsidP="000151D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0151D8" w:rsidRPr="00685FDC" w:rsidRDefault="000151D8" w:rsidP="000151D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0151D8" w:rsidRPr="00685FDC" w:rsidRDefault="000151D8" w:rsidP="000151D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0151D8" w:rsidRPr="00685FDC" w:rsidRDefault="000151D8" w:rsidP="000151D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0151D8" w:rsidRPr="00685FDC" w:rsidRDefault="000151D8" w:rsidP="000151D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0151D8" w:rsidRPr="00685FDC" w:rsidRDefault="000151D8" w:rsidP="000151D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0151D8" w:rsidRPr="00685FDC" w:rsidRDefault="000151D8" w:rsidP="000151D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0151D8" w:rsidRPr="00685FDC" w:rsidRDefault="000151D8" w:rsidP="000151D8">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0"/>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B93" w:rsidRDefault="000D0B93">
      <w:r>
        <w:separator/>
      </w:r>
    </w:p>
  </w:endnote>
  <w:endnote w:type="continuationSeparator" w:id="0">
    <w:p w:rsidR="000D0B93" w:rsidRDefault="000D0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0D0B93" w:rsidRPr="003E450C" w:rsidRDefault="000D0B93">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59101E">
          <w:rPr>
            <w:rFonts w:ascii="GHEA Grapalat" w:hAnsi="GHEA Grapalat"/>
            <w:noProof/>
            <w:sz w:val="24"/>
            <w:szCs w:val="24"/>
          </w:rPr>
          <w:t>101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B93" w:rsidRDefault="000D0B93">
      <w:r>
        <w:separator/>
      </w:r>
    </w:p>
  </w:footnote>
  <w:footnote w:type="continuationSeparator" w:id="0">
    <w:p w:rsidR="000D0B93" w:rsidRDefault="000D0B93">
      <w:r>
        <w:continuationSeparator/>
      </w:r>
    </w:p>
  </w:footnote>
  <w:footnote w:id="1">
    <w:p w:rsidR="000D0B93" w:rsidRPr="00793343" w:rsidRDefault="000D0B93"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0D0B93" w:rsidRPr="00803069" w:rsidRDefault="000D0B93"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0D0B93" w:rsidRPr="00803069" w:rsidDel="0014408D" w:rsidRDefault="000D0B93" w:rsidP="00541313">
      <w:pPr>
        <w:widowControl w:val="0"/>
        <w:ind w:firstLine="142"/>
        <w:jc w:val="both"/>
        <w:rPr>
          <w:del w:id="1"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rsidR="000D0B93" w:rsidRPr="00803069" w:rsidRDefault="000D0B93"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rsidR="000D0B93" w:rsidRPr="00803069" w:rsidRDefault="000D0B93"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rsidR="000D0B93" w:rsidRPr="00D3436F" w:rsidRDefault="000D0B93"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0D0B93" w:rsidRPr="008842CE" w:rsidRDefault="000D0B93" w:rsidP="001831C4">
      <w:pPr>
        <w:pStyle w:val="FootnoteText"/>
        <w:widowControl w:val="0"/>
        <w:jc w:val="both"/>
        <w:rPr>
          <w:rFonts w:ascii="GHEA Grapalat" w:hAnsi="GHEA Grapalat"/>
          <w:lang w:val="af-ZA"/>
        </w:rPr>
      </w:pPr>
    </w:p>
    <w:p w:rsidR="000D0B93" w:rsidRPr="008842CE" w:rsidRDefault="000D0B93" w:rsidP="008842CE">
      <w:pPr>
        <w:pStyle w:val="FootnoteText"/>
        <w:widowControl w:val="0"/>
        <w:jc w:val="both"/>
        <w:rPr>
          <w:rFonts w:ascii="GHEA Grapalat" w:hAnsi="GHEA Grapalat"/>
          <w:lang w:val="af-ZA"/>
        </w:rPr>
      </w:pPr>
    </w:p>
  </w:footnote>
  <w:footnote w:id="3">
    <w:p w:rsidR="000D0B93" w:rsidRDefault="000D0B93"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0D0B93" w:rsidRPr="00831D6D" w:rsidRDefault="000D0B93"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0D0B93" w:rsidRPr="00831D6D" w:rsidRDefault="000D0B93"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4">
    <w:p w:rsidR="000D0B93" w:rsidRPr="00C24DBE" w:rsidRDefault="000D0B93"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0D0B93" w:rsidRPr="00365501" w:rsidRDefault="000D0B93" w:rsidP="00AF1F59">
      <w:pPr>
        <w:pStyle w:val="FootnoteText"/>
        <w:jc w:val="both"/>
        <w:rPr>
          <w:rFonts w:asciiTheme="minorHAnsi" w:hAnsiTheme="minorHAnsi"/>
        </w:rPr>
      </w:pPr>
    </w:p>
    <w:p w:rsidR="000D0B93" w:rsidRPr="00D3436F" w:rsidRDefault="000D0B93"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D0B93" w:rsidRPr="000811C1" w:rsidRDefault="000D0B93">
      <w:pPr>
        <w:pStyle w:val="FootnoteText"/>
        <w:rPr>
          <w:rFonts w:asciiTheme="minorHAnsi" w:hAnsiTheme="minorHAnsi"/>
        </w:rPr>
      </w:pPr>
    </w:p>
  </w:footnote>
  <w:footnote w:id="5">
    <w:p w:rsidR="000D0B93" w:rsidRPr="00035859" w:rsidRDefault="000D0B93"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0D0B93" w:rsidRPr="00035859" w:rsidRDefault="000D0B93"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p>
    <w:p w:rsidR="000D0B93" w:rsidRPr="00035859" w:rsidRDefault="000D0B93"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0D0B93" w:rsidRPr="000811C1" w:rsidRDefault="000D0B93">
      <w:pPr>
        <w:pStyle w:val="FootnoteText"/>
        <w:rPr>
          <w:rFonts w:asciiTheme="minorHAnsi" w:hAnsiTheme="minorHAnsi"/>
        </w:rPr>
      </w:pPr>
    </w:p>
  </w:footnote>
  <w:footnote w:id="6">
    <w:p w:rsidR="000D0B93" w:rsidRPr="00FE2AA4" w:rsidRDefault="000D0B93" w:rsidP="00546C6B">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0D0B93" w:rsidRPr="00F41D1E" w:rsidRDefault="000D0B93" w:rsidP="00791FCA">
      <w:pPr>
        <w:pStyle w:val="FootnoteText"/>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0D0B93" w:rsidRPr="00F41D1E" w:rsidRDefault="000D0B93" w:rsidP="00791FCA">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D0B93" w:rsidRPr="00F41D1E" w:rsidRDefault="000D0B93" w:rsidP="00791FCA">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0D0B93" w:rsidRPr="00791FCA" w:rsidRDefault="000D0B93" w:rsidP="00C457A7">
      <w:pPr>
        <w:pStyle w:val="FootnoteText"/>
        <w:jc w:val="both"/>
        <w:rPr>
          <w:rFonts w:asciiTheme="minorHAnsi" w:hAnsiTheme="minorHAnsi"/>
          <w:i/>
        </w:rPr>
      </w:pPr>
    </w:p>
    <w:p w:rsidR="000D0B93" w:rsidRPr="00D44813" w:rsidRDefault="000D0B93" w:rsidP="00C457A7">
      <w:pPr>
        <w:pStyle w:val="FootnoteText"/>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0D0B93" w:rsidRPr="00D44813" w:rsidRDefault="000D0B93" w:rsidP="00C457A7">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0D0B93" w:rsidRPr="00D44813" w:rsidRDefault="000D0B93" w:rsidP="00C457A7">
      <w:pPr>
        <w:pStyle w:val="FootnoteText"/>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0D0B93" w:rsidRDefault="000D0B93" w:rsidP="00C457A7">
      <w:pPr>
        <w:pStyle w:val="FootnoteText"/>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0D0B93" w:rsidRPr="00D44813" w:rsidRDefault="000D0B93" w:rsidP="00C457A7">
      <w:pPr>
        <w:pStyle w:val="FootnoteText"/>
        <w:jc w:val="both"/>
        <w:rPr>
          <w:rFonts w:asciiTheme="minorHAnsi" w:hAnsiTheme="minorHAnsi"/>
          <w:i/>
        </w:rPr>
      </w:pPr>
    </w:p>
    <w:p w:rsidR="000D0B93" w:rsidRDefault="000D0B93" w:rsidP="00C67FAB">
      <w:pPr>
        <w:pStyle w:val="FootnoteText"/>
        <w:jc w:val="both"/>
        <w:rPr>
          <w:rFonts w:asciiTheme="minorHAnsi" w:hAnsiTheme="minorHAnsi"/>
        </w:rPr>
      </w:pPr>
    </w:p>
    <w:p w:rsidR="000D0B93" w:rsidRPr="002B487D" w:rsidRDefault="000D0B93" w:rsidP="00C67FAB">
      <w:pPr>
        <w:pStyle w:val="FootnoteText"/>
        <w:jc w:val="both"/>
        <w:rPr>
          <w:ins w:id="5" w:author="Vardan" w:date="2020-06-03T18:23:00Z"/>
          <w:rFonts w:asciiTheme="minorHAnsi" w:hAnsiTheme="minorHAnsi"/>
          <w:i/>
        </w:rPr>
      </w:pPr>
      <w:r w:rsidRPr="002B487D">
        <w:rPr>
          <w:rFonts w:asciiTheme="minorHAnsi" w:hAnsiTheme="minorHAnsi"/>
          <w:i/>
        </w:rPr>
        <w:t>12 Если:</w:t>
      </w:r>
    </w:p>
    <w:p w:rsidR="000D0B93" w:rsidRPr="002B487D" w:rsidRDefault="000D0B93" w:rsidP="008F43E8">
      <w:pPr>
        <w:pStyle w:val="FootnoteText"/>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0D0B93" w:rsidRPr="002B487D" w:rsidRDefault="000D0B93" w:rsidP="008F43E8">
      <w:pPr>
        <w:pStyle w:val="FootnoteText"/>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0D0B93" w:rsidRPr="002B487D" w:rsidRDefault="000D0B93" w:rsidP="00C67FAB">
      <w:pPr>
        <w:pStyle w:val="FootnoteText"/>
        <w:jc w:val="both"/>
        <w:rPr>
          <w:rFonts w:asciiTheme="minorHAnsi" w:hAnsiTheme="minorHAnsi"/>
          <w:i/>
        </w:rPr>
      </w:pPr>
    </w:p>
  </w:footnote>
  <w:footnote w:id="8">
    <w:p w:rsidR="000D0B93" w:rsidRPr="002B487D" w:rsidRDefault="000D0B93"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9">
    <w:p w:rsidR="000D0B93" w:rsidRPr="008E4439" w:rsidRDefault="000D0B93"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D0B93" w:rsidRPr="000811C1" w:rsidRDefault="000D0B93" w:rsidP="0027573B">
      <w:pPr>
        <w:pStyle w:val="FootnoteText"/>
        <w:rPr>
          <w:rFonts w:ascii="Sylfaen" w:hAnsi="Sylfaen"/>
          <w:sz w:val="18"/>
          <w:szCs w:val="18"/>
        </w:rPr>
      </w:pPr>
    </w:p>
  </w:footnote>
  <w:footnote w:id="10">
    <w:p w:rsidR="000D0B93" w:rsidRPr="00A31673" w:rsidRDefault="000D0B9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0D0B93" w:rsidRPr="00900E5A" w:rsidRDefault="000D0B93">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2">
    <w:p w:rsidR="000D0B93" w:rsidRDefault="000D0B93" w:rsidP="006B3E56">
      <w:pPr>
        <w:jc w:val="both"/>
      </w:pPr>
    </w:p>
    <w:p w:rsidR="000D0B93" w:rsidRPr="00FC561F" w:rsidRDefault="000D0B93" w:rsidP="006B3E56">
      <w:pPr>
        <w:jc w:val="both"/>
        <w:rPr>
          <w:rFonts w:ascii="GHEA Grapalat" w:hAnsi="GHEA Grapalat"/>
          <w:i/>
          <w:sz w:val="20"/>
          <w:szCs w:val="20"/>
        </w:rPr>
      </w:pPr>
    </w:p>
    <w:p w:rsidR="000D0B93" w:rsidRDefault="000D0B93"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0D0B93" w:rsidRPr="00E7182E" w:rsidRDefault="000D0B93"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0D0B93" w:rsidRPr="007D41A3" w:rsidRDefault="000D0B93"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D0B93" w:rsidRPr="001849D9" w:rsidRDefault="000D0B93"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0D0B93" w:rsidRPr="001849D9" w:rsidRDefault="000D0B93" w:rsidP="006B3E56">
      <w:pPr>
        <w:pStyle w:val="FootnoteText"/>
        <w:rPr>
          <w:rFonts w:asciiTheme="minorHAnsi" w:hAnsiTheme="minorHAnsi"/>
          <w:i/>
          <w:lang w:val="af-ZA"/>
        </w:rPr>
      </w:pPr>
    </w:p>
  </w:footnote>
  <w:footnote w:id="13">
    <w:p w:rsidR="000D0B93" w:rsidRPr="00990559" w:rsidRDefault="000D0B93">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4">
    <w:p w:rsidR="000D0B93" w:rsidRPr="00D3436F" w:rsidRDefault="000D0B9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0D0B93" w:rsidRPr="00D3436F" w:rsidRDefault="000D0B93">
      <w:pPr>
        <w:pStyle w:val="FootnoteText"/>
        <w:rPr>
          <w:lang w:val="es-ES"/>
        </w:rPr>
      </w:pPr>
    </w:p>
  </w:footnote>
  <w:footnote w:id="15">
    <w:p w:rsidR="000D0B93" w:rsidRPr="008842CE" w:rsidRDefault="000D0B93" w:rsidP="003D2FE2">
      <w:pPr>
        <w:pStyle w:val="FootnoteText"/>
        <w:jc w:val="both"/>
      </w:pPr>
    </w:p>
  </w:footnote>
  <w:footnote w:id="16">
    <w:p w:rsidR="000D0B93" w:rsidRPr="008842CE" w:rsidRDefault="000D0B93" w:rsidP="000A214C">
      <w:pPr>
        <w:pStyle w:val="FootnoteText"/>
        <w:jc w:val="both"/>
      </w:pPr>
    </w:p>
  </w:footnote>
  <w:footnote w:id="17">
    <w:p w:rsidR="000D0B93" w:rsidRPr="00124BE9" w:rsidRDefault="000D0B93"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0D0B93" w:rsidRPr="00124BE9" w:rsidRDefault="000D0B93" w:rsidP="00BB28C8">
      <w:pPr>
        <w:pStyle w:val="FootnoteText"/>
        <w:widowControl w:val="0"/>
        <w:jc w:val="both"/>
        <w:rPr>
          <w:rFonts w:ascii="GHEA Grapalat" w:hAnsi="GHEA Grapalat"/>
          <w:lang w:val="hy-AM"/>
        </w:rPr>
      </w:pPr>
    </w:p>
  </w:footnote>
  <w:footnote w:id="18">
    <w:p w:rsidR="000D0B93" w:rsidRDefault="000D0B93"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0D0B93" w:rsidRPr="00EB336B" w:rsidRDefault="000D0B93" w:rsidP="006A4B0D">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D0B93" w:rsidRPr="00124BE9" w:rsidRDefault="000D0B93" w:rsidP="00BB28C8">
      <w:pPr>
        <w:pStyle w:val="FootnoteText"/>
        <w:widowControl w:val="0"/>
        <w:jc w:val="both"/>
        <w:rPr>
          <w:rFonts w:ascii="GHEA Grapalat" w:hAnsi="GHEA Grapalat"/>
          <w:lang w:val="hy-AM"/>
        </w:rPr>
      </w:pPr>
    </w:p>
  </w:footnote>
  <w:footnote w:id="19">
    <w:p w:rsidR="000D0B93" w:rsidRPr="00AC7DC5" w:rsidRDefault="000D0B93"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0D0B93" w:rsidRPr="00552088" w:rsidRDefault="000D0B93"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D0B93" w:rsidRPr="004078D0" w:rsidRDefault="000D0B93" w:rsidP="00BB28C8">
      <w:pPr>
        <w:pStyle w:val="FootnoteText"/>
        <w:widowControl w:val="0"/>
        <w:jc w:val="both"/>
        <w:rPr>
          <w:rFonts w:ascii="GHEA Grapalat" w:hAnsi="GHEA Grapalat"/>
          <w:sz w:val="2"/>
          <w:szCs w:val="2"/>
          <w:lang w:val="hy-AM"/>
        </w:rPr>
      </w:pPr>
    </w:p>
    <w:p w:rsidR="000D0B93" w:rsidRPr="004078D0" w:rsidRDefault="000D0B93" w:rsidP="00BB28C8">
      <w:pPr>
        <w:pStyle w:val="FootnoteText"/>
        <w:widowControl w:val="0"/>
        <w:jc w:val="both"/>
        <w:rPr>
          <w:rFonts w:ascii="GHEA Grapalat" w:hAnsi="GHEA Grapalat"/>
          <w:sz w:val="2"/>
          <w:szCs w:val="2"/>
          <w:lang w:val="hy-AM"/>
        </w:rPr>
      </w:pPr>
    </w:p>
  </w:footnote>
  <w:footnote w:id="20">
    <w:p w:rsidR="000D0B93" w:rsidRPr="00124BE9" w:rsidRDefault="000D0B93"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1">
    <w:p w:rsidR="000D0B93" w:rsidRPr="00124BE9" w:rsidRDefault="000D0B93"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D0B93" w:rsidRPr="001C4E24" w:rsidRDefault="000D0B93" w:rsidP="00BB28C8">
      <w:pPr>
        <w:pStyle w:val="FootnoteText"/>
        <w:rPr>
          <w:lang w:val="hy-AM"/>
        </w:rPr>
      </w:pPr>
    </w:p>
  </w:footnote>
  <w:footnote w:id="22">
    <w:p w:rsidR="000D0B93" w:rsidRPr="00124BE9" w:rsidRDefault="000D0B93"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0D0B93" w:rsidRPr="00124BE9" w:rsidRDefault="000D0B93"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3">
    <w:p w:rsidR="000D0B93" w:rsidRPr="00124BE9" w:rsidRDefault="000D0B93" w:rsidP="0042574B">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10"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0D0B93" w:rsidRPr="00124BE9" w:rsidRDefault="000D0B93" w:rsidP="00BB28C8">
      <w:pPr>
        <w:pStyle w:val="FootnoteText"/>
        <w:widowControl w:val="0"/>
      </w:pPr>
      <w:r w:rsidRPr="00124BE9">
        <w:rPr>
          <w:rFonts w:ascii="GHEA Grapalat" w:hAnsi="GHEA Grapalat"/>
          <w:i/>
        </w:rPr>
        <w:t>.</w:t>
      </w:r>
    </w:p>
  </w:footnote>
  <w:footnote w:id="24">
    <w:p w:rsidR="000D0B93" w:rsidRPr="00124BE9" w:rsidRDefault="000D0B93"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5">
    <w:p w:rsidR="000D0B93" w:rsidRPr="00124BE9" w:rsidRDefault="000D0B93"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51D8"/>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547"/>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1D8F"/>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8EB"/>
    <w:rsid w:val="00085931"/>
    <w:rsid w:val="00086B1E"/>
    <w:rsid w:val="000878DB"/>
    <w:rsid w:val="00087A30"/>
    <w:rsid w:val="00090699"/>
    <w:rsid w:val="000911CA"/>
    <w:rsid w:val="00092D0A"/>
    <w:rsid w:val="00093035"/>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0B93"/>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082A"/>
    <w:rsid w:val="000E1C31"/>
    <w:rsid w:val="000E1E78"/>
    <w:rsid w:val="000E21F2"/>
    <w:rsid w:val="000E2347"/>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166"/>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7AA"/>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469"/>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6A18"/>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18B2"/>
    <w:rsid w:val="002E2C90"/>
    <w:rsid w:val="002E30B8"/>
    <w:rsid w:val="002E3165"/>
    <w:rsid w:val="002E37FB"/>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45F7"/>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16"/>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97F27"/>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5D87"/>
    <w:rsid w:val="004A6204"/>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0C45"/>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C6B"/>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01E"/>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1B8"/>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56A"/>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3C29"/>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037"/>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2E3"/>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3F3"/>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8A1"/>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614F"/>
    <w:rsid w:val="008B73CD"/>
    <w:rsid w:val="008B7BE2"/>
    <w:rsid w:val="008C0D09"/>
    <w:rsid w:val="008C0EEA"/>
    <w:rsid w:val="008C16C2"/>
    <w:rsid w:val="008C17DA"/>
    <w:rsid w:val="008C208B"/>
    <w:rsid w:val="008C343E"/>
    <w:rsid w:val="008C3509"/>
    <w:rsid w:val="008C353D"/>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2A1"/>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45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79B"/>
    <w:rsid w:val="00944C2A"/>
    <w:rsid w:val="009452FB"/>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1D8"/>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9D2"/>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65"/>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6169"/>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23A"/>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D9F"/>
    <w:rsid w:val="00B5219E"/>
    <w:rsid w:val="00B52987"/>
    <w:rsid w:val="00B52C16"/>
    <w:rsid w:val="00B5319F"/>
    <w:rsid w:val="00B532B4"/>
    <w:rsid w:val="00B5353D"/>
    <w:rsid w:val="00B53B93"/>
    <w:rsid w:val="00B53D73"/>
    <w:rsid w:val="00B54A07"/>
    <w:rsid w:val="00B54C65"/>
    <w:rsid w:val="00B54F63"/>
    <w:rsid w:val="00B55057"/>
    <w:rsid w:val="00B55269"/>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D90"/>
    <w:rsid w:val="00BF270F"/>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01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54BD"/>
    <w:rsid w:val="00CB6248"/>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5DAA"/>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6A6E"/>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2EB"/>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7450"/>
    <w:rsid w:val="00E1773C"/>
    <w:rsid w:val="00E177DB"/>
    <w:rsid w:val="00E17B7F"/>
    <w:rsid w:val="00E20011"/>
    <w:rsid w:val="00E207EB"/>
    <w:rsid w:val="00E20B3E"/>
    <w:rsid w:val="00E20E95"/>
    <w:rsid w:val="00E21361"/>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00"/>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A9D"/>
    <w:rsid w:val="00E70FC4"/>
    <w:rsid w:val="00E7182E"/>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385"/>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77782"/>
    <w:rsid w:val="00F80761"/>
    <w:rsid w:val="00F822EA"/>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6FFA"/>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24D529"/>
  <w15:docId w15:val="{8F634DBC-E123-4670-81E1-8E4AE7C5F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07642-C77F-4C08-AAAF-F0785A4B8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22504</Words>
  <Characters>128278</Characters>
  <Application>Microsoft Office Word</Application>
  <DocSecurity>4</DocSecurity>
  <Lines>1068</Lines>
  <Paragraphs>300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150482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Roza Asatryan</cp:lastModifiedBy>
  <cp:revision>2</cp:revision>
  <cp:lastPrinted>2018-02-16T07:12:00Z</cp:lastPrinted>
  <dcterms:created xsi:type="dcterms:W3CDTF">2023-05-17T06:42:00Z</dcterms:created>
  <dcterms:modified xsi:type="dcterms:W3CDTF">2023-05-17T06:42:00Z</dcterms:modified>
</cp:coreProperties>
</file>